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21" w:rsidRDefault="00C30821">
      <w:pPr>
        <w:spacing w:after="160" w:line="259" w:lineRule="auto"/>
        <w:ind w:firstLine="0"/>
      </w:pPr>
      <w:sdt>
        <w:sdtPr>
          <w:id w:val="-1426176265"/>
          <w:docPartObj>
            <w:docPartGallery w:val="Cover Pages"/>
            <w:docPartUnique/>
          </w:docPartObj>
        </w:sdtPr>
        <w:sdtContent>
          <w:r>
            <w:rPr>
              <w:noProof/>
              <w:color w:val="FFFFFF" w:themeColor="background1"/>
            </w:rPr>
            <mc:AlternateContent>
              <mc:Choice Requires="wpg">
                <w:drawing>
                  <wp:anchor distT="0" distB="0" distL="114300" distR="114300" simplePos="0" relativeHeight="251661312" behindDoc="0" locked="0" layoutInCell="1" allowOverlap="1">
                    <wp:simplePos x="0" y="0"/>
                    <wp:positionH relativeFrom="margin">
                      <wp:align>center</wp:align>
                    </wp:positionH>
                    <wp:positionV relativeFrom="page">
                      <wp:posOffset>675640</wp:posOffset>
                    </wp:positionV>
                    <wp:extent cx="6324600" cy="8585835"/>
                    <wp:effectExtent l="0" t="0" r="0" b="5715"/>
                    <wp:wrapNone/>
                    <wp:docPr id="11" name="Ομάδα 11"/>
                    <wp:cNvGraphicFramePr/>
                    <a:graphic xmlns:a="http://schemas.openxmlformats.org/drawingml/2006/main">
                      <a:graphicData uri="http://schemas.microsoft.com/office/word/2010/wordprocessingGroup">
                        <wpg:wgp>
                          <wpg:cNvGrpSpPr/>
                          <wpg:grpSpPr>
                            <a:xfrm>
                              <a:off x="0" y="0"/>
                              <a:ext cx="6324600" cy="8585835"/>
                              <a:chOff x="0" y="0"/>
                              <a:chExt cx="6858000" cy="9144000"/>
                            </a:xfrm>
                            <a:solidFill>
                              <a:schemeClr val="accent2">
                                <a:lumMod val="40000"/>
                                <a:lumOff val="60000"/>
                              </a:schemeClr>
                            </a:solidFill>
                          </wpg:grpSpPr>
                          <wps:wsp>
                            <wps:cNvPr id="33" name="Ορθογώνιο 33"/>
                            <wps:cNvSpPr/>
                            <wps:spPr>
                              <a:xfrm>
                                <a:off x="228600" y="0"/>
                                <a:ext cx="6629400" cy="9144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000000" w:themeColor="text1"/>
                                      <w:sz w:val="96"/>
                                      <w:szCs w:val="96"/>
                                    </w:rPr>
                                    <w:alias w:val="Τίτλος"/>
                                    <w:tag w:val=""/>
                                    <w:id w:val="-960264625"/>
                                    <w:dataBinding w:prefixMappings="xmlns:ns0='http://purl.org/dc/elements/1.1/' xmlns:ns1='http://schemas.openxmlformats.org/package/2006/metadata/core-properties' " w:xpath="/ns1:coreProperties[1]/ns0:title[1]" w:storeItemID="{6C3C8BC8-F283-45AE-878A-BAB7291924A1}"/>
                                    <w:text/>
                                  </w:sdtPr>
                                  <w:sdtContent>
                                    <w:p w:rsidR="00C30821" w:rsidRPr="002A12D7" w:rsidRDefault="00C30821">
                                      <w:pPr>
                                        <w:pStyle w:val="a3"/>
                                        <w:spacing w:after="120"/>
                                        <w:rPr>
                                          <w:rFonts w:asciiTheme="majorHAnsi" w:eastAsiaTheme="majorEastAsia" w:hAnsiTheme="majorHAnsi" w:cstheme="majorBidi"/>
                                          <w:color w:val="FFFFFF" w:themeColor="background1"/>
                                          <w:sz w:val="96"/>
                                          <w:szCs w:val="96"/>
                                        </w:rPr>
                                      </w:pPr>
                                      <w:r w:rsidRPr="002A12D7">
                                        <w:rPr>
                                          <w:rFonts w:asciiTheme="majorHAnsi" w:eastAsiaTheme="majorEastAsia" w:hAnsiTheme="majorHAnsi" w:cstheme="majorBidi"/>
                                          <w:color w:val="000000" w:themeColor="text1"/>
                                          <w:sz w:val="96"/>
                                          <w:szCs w:val="96"/>
                                        </w:rPr>
                                        <w:t>1η Εργασία</w:t>
                                      </w:r>
                                    </w:p>
                                  </w:sdtContent>
                                </w:sdt>
                                <w:sdt>
                                  <w:sdtPr>
                                    <w:rPr>
                                      <w:color w:val="000000" w:themeColor="text1"/>
                                      <w:sz w:val="40"/>
                                      <w:szCs w:val="28"/>
                                    </w:rPr>
                                    <w:alias w:val="Υπότιτλος"/>
                                    <w:tag w:val=""/>
                                    <w:id w:val="1611937615"/>
                                    <w:dataBinding w:prefixMappings="xmlns:ns0='http://purl.org/dc/elements/1.1/' xmlns:ns1='http://schemas.openxmlformats.org/package/2006/metadata/core-properties' " w:xpath="/ns1:coreProperties[1]/ns0:subject[1]" w:storeItemID="{6C3C8BC8-F283-45AE-878A-BAB7291924A1}"/>
                                    <w:text/>
                                  </w:sdtPr>
                                  <w:sdtContent>
                                    <w:p w:rsidR="00C30821" w:rsidRPr="002A12D7" w:rsidRDefault="002A12D7">
                                      <w:pPr>
                                        <w:pStyle w:val="a3"/>
                                        <w:rPr>
                                          <w:color w:val="000000" w:themeColor="text1"/>
                                          <w:sz w:val="40"/>
                                          <w:szCs w:val="28"/>
                                        </w:rPr>
                                      </w:pPr>
                                      <w:r w:rsidRPr="002A12D7">
                                        <w:rPr>
                                          <w:color w:val="000000" w:themeColor="text1"/>
                                          <w:sz w:val="40"/>
                                          <w:szCs w:val="28"/>
                                        </w:rPr>
                                        <w:t>2ου εξαμήνου</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Ορθογώνιο 34"/>
                            <wps:cNvSpPr/>
                            <wps:spPr>
                              <a:xfrm>
                                <a:off x="0" y="0"/>
                                <a:ext cx="228600" cy="9144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Πλαίσιο κειμένου 35"/>
                            <wps:cNvSpPr txBox="1"/>
                            <wps:spPr>
                              <a:xfrm>
                                <a:off x="228600" y="7162800"/>
                                <a:ext cx="6629400" cy="1561465"/>
                              </a:xfrm>
                              <a:prstGeom prst="rect">
                                <a:avLst/>
                              </a:prstGeom>
                              <a:grp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000000" w:themeColor="text1"/>
                                      <w:sz w:val="40"/>
                                      <w:szCs w:val="32"/>
                                    </w:rPr>
                                    <w:alias w:val="Συντάκτης"/>
                                    <w:tag w:val=""/>
                                    <w:id w:val="-315646564"/>
                                    <w:dataBinding w:prefixMappings="xmlns:ns0='http://purl.org/dc/elements/1.1/' xmlns:ns1='http://schemas.openxmlformats.org/package/2006/metadata/core-properties' " w:xpath="/ns1:coreProperties[1]/ns0:creator[1]" w:storeItemID="{6C3C8BC8-F283-45AE-878A-BAB7291924A1}"/>
                                    <w:text/>
                                  </w:sdtPr>
                                  <w:sdtContent>
                                    <w:p w:rsidR="00C30821" w:rsidRPr="002A12D7" w:rsidRDefault="002A12D7">
                                      <w:pPr>
                                        <w:pStyle w:val="a3"/>
                                        <w:rPr>
                                          <w:color w:val="000000" w:themeColor="text1"/>
                                          <w:sz w:val="40"/>
                                          <w:szCs w:val="32"/>
                                        </w:rPr>
                                      </w:pPr>
                                      <w:r w:rsidRPr="002A12D7">
                                        <w:rPr>
                                          <w:color w:val="000000" w:themeColor="text1"/>
                                          <w:sz w:val="40"/>
                                          <w:szCs w:val="32"/>
                                        </w:rPr>
                                        <w:t>Παναγιωτίδου Σουμέλα</w:t>
                                      </w:r>
                                    </w:p>
                                  </w:sdtContent>
                                </w:sdt>
                                <w:p w:rsidR="00C30821" w:rsidRPr="002A12D7" w:rsidRDefault="00C30821">
                                  <w:pPr>
                                    <w:pStyle w:val="a3"/>
                                    <w:rPr>
                                      <w:color w:val="000000" w:themeColor="text1"/>
                                      <w:sz w:val="18"/>
                                      <w:szCs w:val="18"/>
                                    </w:rPr>
                                  </w:pPr>
                                  <w:sdt>
                                    <w:sdtPr>
                                      <w:rPr>
                                        <w:caps/>
                                        <w:color w:val="000000" w:themeColor="text1"/>
                                        <w:sz w:val="24"/>
                                        <w:szCs w:val="18"/>
                                      </w:rPr>
                                      <w:alias w:val="Εταιρεία"/>
                                      <w:tag w:val=""/>
                                      <w:id w:val="-775099975"/>
                                      <w:dataBinding w:prefixMappings="xmlns:ns0='http://schemas.openxmlformats.org/officeDocument/2006/extended-properties' " w:xpath="/ns0:Properties[1]/ns0:Company[1]" w:storeItemID="{6668398D-A668-4E3E-A5EB-62B293D839F1}"/>
                                      <w:text/>
                                    </w:sdtPr>
                                    <w:sdtContent>
                                      <w:r w:rsidR="002A12D7" w:rsidRPr="002A12D7">
                                        <w:rPr>
                                          <w:caps/>
                                          <w:color w:val="000000" w:themeColor="text1"/>
                                          <w:sz w:val="24"/>
                                          <w:szCs w:val="18"/>
                                        </w:rPr>
                                        <w:t>αεμ</w:t>
                                      </w:r>
                                    </w:sdtContent>
                                  </w:sdt>
                                  <w:r w:rsidRPr="002A12D7">
                                    <w:rPr>
                                      <w:color w:val="000000" w:themeColor="text1"/>
                                      <w:sz w:val="18"/>
                                      <w:szCs w:val="18"/>
                                    </w:rPr>
                                    <w:t>  </w:t>
                                  </w:r>
                                  <w:sdt>
                                    <w:sdtPr>
                                      <w:rPr>
                                        <w:color w:val="000000" w:themeColor="text1"/>
                                        <w:sz w:val="24"/>
                                        <w:szCs w:val="18"/>
                                      </w:rPr>
                                      <w:alias w:val="Διεύθυνση"/>
                                      <w:tag w:val=""/>
                                      <w:id w:val="-669564449"/>
                                      <w:dataBinding w:prefixMappings="xmlns:ns0='http://schemas.microsoft.com/office/2006/coverPageProps' " w:xpath="/ns0:CoverPageProperties[1]/ns0:CompanyAddress[1]" w:storeItemID="{55AF091B-3C7A-41E3-B477-F2FDAA23CFDA}"/>
                                      <w:text/>
                                    </w:sdtPr>
                                    <w:sdtContent>
                                      <w:r w:rsidR="002A12D7" w:rsidRPr="002A12D7">
                                        <w:rPr>
                                          <w:color w:val="000000" w:themeColor="text1"/>
                                          <w:sz w:val="24"/>
                                          <w:szCs w:val="18"/>
                                        </w:rPr>
                                        <w:t>4499</w:t>
                                      </w:r>
                                    </w:sdtContent>
                                  </w:sdt>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Ομάδα 11" o:spid="_x0000_s1026" style="position:absolute;margin-left:0;margin-top:53.2pt;width:498pt;height:676.05pt;z-index:251661312;mso-position-horizontal:center;mso-position-horizontal-relative:margin;mso-position-vertical-relative:page"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">
                    <v:rect id="Ορθογώνιο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" filled="f" stroked="f" strokeweight="1pt">
                      <v:textbox inset="36pt,1in,1in,208.8pt">
                        <w:txbxContent>
                          <w:sdt>
                            <w:sdtPr>
                              <w:rPr>
                                <w:rFonts w:asciiTheme="majorHAnsi" w:eastAsiaTheme="majorEastAsia" w:hAnsiTheme="majorHAnsi" w:cstheme="majorBidi"/>
                                <w:color w:val="000000" w:themeColor="text1"/>
                                <w:sz w:val="96"/>
                                <w:szCs w:val="96"/>
                              </w:rPr>
                              <w:alias w:val="Τίτλος"/>
                              <w:tag w:val=""/>
                              <w:id w:val="-960264625"/>
                              <w:dataBinding w:prefixMappings="xmlns:ns0='http://purl.org/dc/elements/1.1/' xmlns:ns1='http://schemas.openxmlformats.org/package/2006/metadata/core-properties' " w:xpath="/ns1:coreProperties[1]/ns0:title[1]" w:storeItemID="{6C3C8BC8-F283-45AE-878A-BAB7291924A1}"/>
                              <w:text/>
                            </w:sdtPr>
                            <w:sdtContent>
                              <w:p w:rsidR="00C30821" w:rsidRPr="002A12D7" w:rsidRDefault="00C30821">
                                <w:pPr>
                                  <w:pStyle w:val="a3"/>
                                  <w:spacing w:after="120"/>
                                  <w:rPr>
                                    <w:rFonts w:asciiTheme="majorHAnsi" w:eastAsiaTheme="majorEastAsia" w:hAnsiTheme="majorHAnsi" w:cstheme="majorBidi"/>
                                    <w:color w:val="FFFFFF" w:themeColor="background1"/>
                                    <w:sz w:val="96"/>
                                    <w:szCs w:val="96"/>
                                  </w:rPr>
                                </w:pPr>
                                <w:r w:rsidRPr="002A12D7">
                                  <w:rPr>
                                    <w:rFonts w:asciiTheme="majorHAnsi" w:eastAsiaTheme="majorEastAsia" w:hAnsiTheme="majorHAnsi" w:cstheme="majorBidi"/>
                                    <w:color w:val="000000" w:themeColor="text1"/>
                                    <w:sz w:val="96"/>
                                    <w:szCs w:val="96"/>
                                  </w:rPr>
                                  <w:t>1η Εργασία</w:t>
                                </w:r>
                              </w:p>
                            </w:sdtContent>
                          </w:sdt>
                          <w:sdt>
                            <w:sdtPr>
                              <w:rPr>
                                <w:color w:val="000000" w:themeColor="text1"/>
                                <w:sz w:val="40"/>
                                <w:szCs w:val="28"/>
                              </w:rPr>
                              <w:alias w:val="Υπότιτλος"/>
                              <w:tag w:val=""/>
                              <w:id w:val="1611937615"/>
                              <w:dataBinding w:prefixMappings="xmlns:ns0='http://purl.org/dc/elements/1.1/' xmlns:ns1='http://schemas.openxmlformats.org/package/2006/metadata/core-properties' " w:xpath="/ns1:coreProperties[1]/ns0:subject[1]" w:storeItemID="{6C3C8BC8-F283-45AE-878A-BAB7291924A1}"/>
                              <w:text/>
                            </w:sdtPr>
                            <w:sdtContent>
                              <w:p w:rsidR="00C30821" w:rsidRPr="002A12D7" w:rsidRDefault="002A12D7">
                                <w:pPr>
                                  <w:pStyle w:val="a3"/>
                                  <w:rPr>
                                    <w:color w:val="000000" w:themeColor="text1"/>
                                    <w:sz w:val="40"/>
                                    <w:szCs w:val="28"/>
                                  </w:rPr>
                                </w:pPr>
                                <w:r w:rsidRPr="002A12D7">
                                  <w:rPr>
                                    <w:color w:val="000000" w:themeColor="text1"/>
                                    <w:sz w:val="40"/>
                                    <w:szCs w:val="28"/>
                                  </w:rPr>
                                  <w:t>2ου εξαμήνου</w:t>
                                </w:r>
                              </w:p>
                            </w:sdtContent>
                          </w:sdt>
                        </w:txbxContent>
                      </v:textbox>
                    </v:rect>
                    <v:rect id="Ορθογώνιο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" filled="f" stroked="f" strokeweight="1pt"/>
                    <v:shapetype id="_x0000_t202" coordsize="21600,21600" o:spt="202" path="m,l,21600r21600,l21600,xe">
                      <v:stroke joinstyle="miter"/>
                      <v:path gradientshapeok="t" o:connecttype="rect"/>
                    </v:shapetype>
                    <v:shape id="Πλαίσιο κειμένου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sdt>
                            <w:sdtPr>
                              <w:rPr>
                                <w:color w:val="000000" w:themeColor="text1"/>
                                <w:sz w:val="40"/>
                                <w:szCs w:val="32"/>
                              </w:rPr>
                              <w:alias w:val="Συντάκτης"/>
                              <w:tag w:val=""/>
                              <w:id w:val="-315646564"/>
                              <w:dataBinding w:prefixMappings="xmlns:ns0='http://purl.org/dc/elements/1.1/' xmlns:ns1='http://schemas.openxmlformats.org/package/2006/metadata/core-properties' " w:xpath="/ns1:coreProperties[1]/ns0:creator[1]" w:storeItemID="{6C3C8BC8-F283-45AE-878A-BAB7291924A1}"/>
                              <w:text/>
                            </w:sdtPr>
                            <w:sdtContent>
                              <w:p w:rsidR="00C30821" w:rsidRPr="002A12D7" w:rsidRDefault="002A12D7">
                                <w:pPr>
                                  <w:pStyle w:val="a3"/>
                                  <w:rPr>
                                    <w:color w:val="000000" w:themeColor="text1"/>
                                    <w:sz w:val="40"/>
                                    <w:szCs w:val="32"/>
                                  </w:rPr>
                                </w:pPr>
                                <w:r w:rsidRPr="002A12D7">
                                  <w:rPr>
                                    <w:color w:val="000000" w:themeColor="text1"/>
                                    <w:sz w:val="40"/>
                                    <w:szCs w:val="32"/>
                                  </w:rPr>
                                  <w:t>Παναγιωτίδου Σουμέλα</w:t>
                                </w:r>
                              </w:p>
                            </w:sdtContent>
                          </w:sdt>
                          <w:p w:rsidR="00C30821" w:rsidRPr="002A12D7" w:rsidRDefault="00C30821">
                            <w:pPr>
                              <w:pStyle w:val="a3"/>
                              <w:rPr>
                                <w:color w:val="000000" w:themeColor="text1"/>
                                <w:sz w:val="18"/>
                                <w:szCs w:val="18"/>
                              </w:rPr>
                            </w:pPr>
                            <w:sdt>
                              <w:sdtPr>
                                <w:rPr>
                                  <w:caps/>
                                  <w:color w:val="000000" w:themeColor="text1"/>
                                  <w:sz w:val="24"/>
                                  <w:szCs w:val="18"/>
                                </w:rPr>
                                <w:alias w:val="Εταιρεία"/>
                                <w:tag w:val=""/>
                                <w:id w:val="-775099975"/>
                                <w:dataBinding w:prefixMappings="xmlns:ns0='http://schemas.openxmlformats.org/officeDocument/2006/extended-properties' " w:xpath="/ns0:Properties[1]/ns0:Company[1]" w:storeItemID="{6668398D-A668-4E3E-A5EB-62B293D839F1}"/>
                                <w:text/>
                              </w:sdtPr>
                              <w:sdtContent>
                                <w:r w:rsidR="002A12D7" w:rsidRPr="002A12D7">
                                  <w:rPr>
                                    <w:caps/>
                                    <w:color w:val="000000" w:themeColor="text1"/>
                                    <w:sz w:val="24"/>
                                    <w:szCs w:val="18"/>
                                  </w:rPr>
                                  <w:t>αεμ</w:t>
                                </w:r>
                              </w:sdtContent>
                            </w:sdt>
                            <w:r w:rsidRPr="002A12D7">
                              <w:rPr>
                                <w:color w:val="000000" w:themeColor="text1"/>
                                <w:sz w:val="18"/>
                                <w:szCs w:val="18"/>
                              </w:rPr>
                              <w:t>  </w:t>
                            </w:r>
                            <w:sdt>
                              <w:sdtPr>
                                <w:rPr>
                                  <w:color w:val="000000" w:themeColor="text1"/>
                                  <w:sz w:val="24"/>
                                  <w:szCs w:val="18"/>
                                </w:rPr>
                                <w:alias w:val="Διεύθυνση"/>
                                <w:tag w:val=""/>
                                <w:id w:val="-669564449"/>
                                <w:dataBinding w:prefixMappings="xmlns:ns0='http://schemas.microsoft.com/office/2006/coverPageProps' " w:xpath="/ns0:CoverPageProperties[1]/ns0:CompanyAddress[1]" w:storeItemID="{55AF091B-3C7A-41E3-B477-F2FDAA23CFDA}"/>
                                <w:text/>
                              </w:sdtPr>
                              <w:sdtContent>
                                <w:r w:rsidR="002A12D7" w:rsidRPr="002A12D7">
                                  <w:rPr>
                                    <w:color w:val="000000" w:themeColor="text1"/>
                                    <w:sz w:val="24"/>
                                    <w:szCs w:val="18"/>
                                  </w:rPr>
                                  <w:t>4499</w:t>
                                </w:r>
                              </w:sdtContent>
                            </w:sdt>
                          </w:p>
                        </w:txbxContent>
                      </v:textbox>
                    </v:shape>
                    <w10:wrap anchorx="margin" anchory="page"/>
                  </v:group>
                </w:pict>
              </mc:Fallback>
            </mc:AlternateContent>
          </w:r>
        </w:sdtContent>
      </w:sdt>
      <w:r>
        <w:br w:type="page"/>
      </w:r>
    </w:p>
    <w:sdt>
      <w:sdtPr>
        <w:id w:val="-1927572478"/>
        <w:docPartObj>
          <w:docPartGallery w:val="Table of Contents"/>
          <w:docPartUnique/>
        </w:docPartObj>
      </w:sdtPr>
      <w:sdtEndPr>
        <w:rPr>
          <w:rFonts w:ascii="Times New Roman" w:eastAsiaTheme="minorHAnsi" w:hAnsi="Times New Roman" w:cstheme="minorBidi"/>
          <w:b/>
          <w:bCs/>
          <w:color w:val="auto"/>
          <w:sz w:val="22"/>
          <w:szCs w:val="22"/>
          <w:lang w:eastAsia="en-US"/>
        </w:rPr>
      </w:sdtEndPr>
      <w:sdtContent>
        <w:p w:rsidR="002A12D7" w:rsidRDefault="002A12D7">
          <w:pPr>
            <w:pStyle w:val="a7"/>
          </w:pPr>
          <w:r>
            <w:t>Περιεχόμενα</w:t>
          </w:r>
        </w:p>
        <w:p w:rsidR="002A12D7" w:rsidRDefault="002A12D7">
          <w:pPr>
            <w:pStyle w:val="10"/>
            <w:tabs>
              <w:tab w:val="right" w:leader="dot" w:pos="8302"/>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621882" w:history="1">
            <w:r w:rsidRPr="009A6883">
              <w:rPr>
                <w:rStyle w:val="-"/>
                <w:noProof/>
              </w:rPr>
              <w:t xml:space="preserve">1 </w:t>
            </w:r>
            <w:r w:rsidRPr="009A6883">
              <w:rPr>
                <w:rStyle w:val="-"/>
                <w:noProof/>
                <w:lang w:val="en-US"/>
              </w:rPr>
              <w:t>. Ecology</w:t>
            </w:r>
            <w:r>
              <w:rPr>
                <w:noProof/>
                <w:webHidden/>
              </w:rPr>
              <w:tab/>
            </w:r>
            <w:r>
              <w:rPr>
                <w:noProof/>
                <w:webHidden/>
              </w:rPr>
              <w:fldChar w:fldCharType="begin"/>
            </w:r>
            <w:r>
              <w:rPr>
                <w:noProof/>
                <w:webHidden/>
              </w:rPr>
              <w:instrText xml:space="preserve"> PAGEREF _Toc509621882 \h </w:instrText>
            </w:r>
            <w:r>
              <w:rPr>
                <w:noProof/>
                <w:webHidden/>
              </w:rPr>
            </w:r>
            <w:r>
              <w:rPr>
                <w:noProof/>
                <w:webHidden/>
              </w:rPr>
              <w:fldChar w:fldCharType="separate"/>
            </w:r>
            <w:r>
              <w:rPr>
                <w:noProof/>
                <w:webHidden/>
              </w:rPr>
              <w:t>2-2</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3" w:history="1">
            <w:r w:rsidRPr="009A6883">
              <w:rPr>
                <w:rStyle w:val="-"/>
                <w:noProof/>
                <w:lang w:val="en-US"/>
              </w:rPr>
              <w:t>1.1</w:t>
            </w:r>
            <w:r>
              <w:rPr>
                <w:rFonts w:asciiTheme="minorHAnsi" w:eastAsiaTheme="minorEastAsia" w:hAnsiTheme="minorHAnsi"/>
                <w:noProof/>
                <w:lang w:eastAsia="el-GR"/>
              </w:rPr>
              <w:tab/>
            </w:r>
            <w:r w:rsidRPr="009A6883">
              <w:rPr>
                <w:rStyle w:val="-"/>
                <w:noProof/>
                <w:lang w:val="en-US"/>
              </w:rPr>
              <w:t>Hierarchy</w:t>
            </w:r>
            <w:r>
              <w:rPr>
                <w:noProof/>
                <w:webHidden/>
              </w:rPr>
              <w:tab/>
            </w:r>
            <w:r>
              <w:rPr>
                <w:noProof/>
                <w:webHidden/>
              </w:rPr>
              <w:fldChar w:fldCharType="begin"/>
            </w:r>
            <w:r>
              <w:rPr>
                <w:noProof/>
                <w:webHidden/>
              </w:rPr>
              <w:instrText xml:space="preserve"> PAGEREF _Toc509621883 \h </w:instrText>
            </w:r>
            <w:r>
              <w:rPr>
                <w:noProof/>
                <w:webHidden/>
              </w:rPr>
            </w:r>
            <w:r>
              <w:rPr>
                <w:noProof/>
                <w:webHidden/>
              </w:rPr>
              <w:fldChar w:fldCharType="separate"/>
            </w:r>
            <w:r>
              <w:rPr>
                <w:noProof/>
                <w:webHidden/>
              </w:rPr>
              <w:t>2-2</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4" w:history="1">
            <w:r w:rsidRPr="009A6883">
              <w:rPr>
                <w:rStyle w:val="-"/>
                <w:noProof/>
                <w:lang w:val="en-US"/>
              </w:rPr>
              <w:t>1.2</w:t>
            </w:r>
            <w:r>
              <w:rPr>
                <w:rFonts w:asciiTheme="minorHAnsi" w:eastAsiaTheme="minorEastAsia" w:hAnsiTheme="minorHAnsi"/>
                <w:noProof/>
                <w:lang w:eastAsia="el-GR"/>
              </w:rPr>
              <w:tab/>
            </w:r>
            <w:r w:rsidRPr="009A6883">
              <w:rPr>
                <w:rStyle w:val="-"/>
                <w:noProof/>
                <w:lang w:val="en-US"/>
              </w:rPr>
              <w:t>Biodiversity</w:t>
            </w:r>
            <w:r>
              <w:rPr>
                <w:noProof/>
                <w:webHidden/>
              </w:rPr>
              <w:tab/>
            </w:r>
            <w:r>
              <w:rPr>
                <w:noProof/>
                <w:webHidden/>
              </w:rPr>
              <w:fldChar w:fldCharType="begin"/>
            </w:r>
            <w:r>
              <w:rPr>
                <w:noProof/>
                <w:webHidden/>
              </w:rPr>
              <w:instrText xml:space="preserve"> PAGEREF _Toc509621884 \h </w:instrText>
            </w:r>
            <w:r>
              <w:rPr>
                <w:noProof/>
                <w:webHidden/>
              </w:rPr>
            </w:r>
            <w:r>
              <w:rPr>
                <w:noProof/>
                <w:webHidden/>
              </w:rPr>
              <w:fldChar w:fldCharType="separate"/>
            </w:r>
            <w:r>
              <w:rPr>
                <w:noProof/>
                <w:webHidden/>
              </w:rPr>
              <w:t>2-2</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5" w:history="1">
            <w:r w:rsidRPr="009A6883">
              <w:rPr>
                <w:rStyle w:val="-"/>
                <w:noProof/>
                <w:lang w:val="en-US"/>
              </w:rPr>
              <w:t>1.3</w:t>
            </w:r>
            <w:r>
              <w:rPr>
                <w:rFonts w:asciiTheme="minorHAnsi" w:eastAsiaTheme="minorEastAsia" w:hAnsiTheme="minorHAnsi"/>
                <w:noProof/>
                <w:lang w:eastAsia="el-GR"/>
              </w:rPr>
              <w:tab/>
            </w:r>
            <w:r w:rsidRPr="009A6883">
              <w:rPr>
                <w:rStyle w:val="-"/>
                <w:noProof/>
                <w:lang w:val="en-US"/>
              </w:rPr>
              <w:t>Habitat</w:t>
            </w:r>
            <w:r>
              <w:rPr>
                <w:noProof/>
                <w:webHidden/>
              </w:rPr>
              <w:tab/>
            </w:r>
            <w:r>
              <w:rPr>
                <w:noProof/>
                <w:webHidden/>
              </w:rPr>
              <w:fldChar w:fldCharType="begin"/>
            </w:r>
            <w:r>
              <w:rPr>
                <w:noProof/>
                <w:webHidden/>
              </w:rPr>
              <w:instrText xml:space="preserve"> PAGEREF _Toc509621885 \h </w:instrText>
            </w:r>
            <w:r>
              <w:rPr>
                <w:noProof/>
                <w:webHidden/>
              </w:rPr>
            </w:r>
            <w:r>
              <w:rPr>
                <w:noProof/>
                <w:webHidden/>
              </w:rPr>
              <w:fldChar w:fldCharType="separate"/>
            </w:r>
            <w:r>
              <w:rPr>
                <w:noProof/>
                <w:webHidden/>
              </w:rPr>
              <w:t>2-3</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6" w:history="1">
            <w:r w:rsidRPr="009A6883">
              <w:rPr>
                <w:rStyle w:val="-"/>
                <w:noProof/>
                <w:lang w:val="en-US"/>
              </w:rPr>
              <w:t>1.4</w:t>
            </w:r>
            <w:r>
              <w:rPr>
                <w:rFonts w:asciiTheme="minorHAnsi" w:eastAsiaTheme="minorEastAsia" w:hAnsiTheme="minorHAnsi"/>
                <w:noProof/>
                <w:lang w:eastAsia="el-GR"/>
              </w:rPr>
              <w:tab/>
            </w:r>
            <w:r w:rsidRPr="009A6883">
              <w:rPr>
                <w:rStyle w:val="-"/>
                <w:noProof/>
                <w:lang w:val="en-US"/>
              </w:rPr>
              <w:t>Niche</w:t>
            </w:r>
            <w:r>
              <w:rPr>
                <w:noProof/>
                <w:webHidden/>
              </w:rPr>
              <w:tab/>
            </w:r>
            <w:r>
              <w:rPr>
                <w:noProof/>
                <w:webHidden/>
              </w:rPr>
              <w:fldChar w:fldCharType="begin"/>
            </w:r>
            <w:r>
              <w:rPr>
                <w:noProof/>
                <w:webHidden/>
              </w:rPr>
              <w:instrText xml:space="preserve"> PAGEREF _Toc509621886 \h </w:instrText>
            </w:r>
            <w:r>
              <w:rPr>
                <w:noProof/>
                <w:webHidden/>
              </w:rPr>
            </w:r>
            <w:r>
              <w:rPr>
                <w:noProof/>
                <w:webHidden/>
              </w:rPr>
              <w:fldChar w:fldCharType="separate"/>
            </w:r>
            <w:r>
              <w:rPr>
                <w:noProof/>
                <w:webHidden/>
              </w:rPr>
              <w:t>2-3</w:t>
            </w:r>
            <w:r>
              <w:rPr>
                <w:noProof/>
                <w:webHidden/>
              </w:rPr>
              <w:fldChar w:fldCharType="end"/>
            </w:r>
          </w:hyperlink>
        </w:p>
        <w:p w:rsidR="002A12D7" w:rsidRDefault="002A12D7">
          <w:pPr>
            <w:pStyle w:val="10"/>
            <w:tabs>
              <w:tab w:val="left" w:pos="1100"/>
              <w:tab w:val="right" w:leader="dot" w:pos="8302"/>
            </w:tabs>
            <w:rPr>
              <w:rFonts w:asciiTheme="minorHAnsi" w:eastAsiaTheme="minorEastAsia" w:hAnsiTheme="minorHAnsi"/>
              <w:noProof/>
              <w:lang w:eastAsia="el-GR"/>
            </w:rPr>
          </w:pPr>
          <w:hyperlink w:anchor="_Toc509621887" w:history="1">
            <w:r w:rsidRPr="009A6883">
              <w:rPr>
                <w:rStyle w:val="-"/>
                <w:noProof/>
                <w:lang w:val="en-US"/>
              </w:rPr>
              <w:t>2</w:t>
            </w:r>
            <w:r>
              <w:rPr>
                <w:rFonts w:asciiTheme="minorHAnsi" w:eastAsiaTheme="minorEastAsia" w:hAnsiTheme="minorHAnsi"/>
                <w:noProof/>
                <w:lang w:eastAsia="el-GR"/>
              </w:rPr>
              <w:tab/>
            </w:r>
            <w:r w:rsidRPr="009A6883">
              <w:rPr>
                <w:rStyle w:val="-"/>
                <w:noProof/>
                <w:lang w:val="en-US"/>
              </w:rPr>
              <w:t>Evolutionary ecologists</w:t>
            </w:r>
            <w:r>
              <w:rPr>
                <w:noProof/>
                <w:webHidden/>
              </w:rPr>
              <w:tab/>
            </w:r>
            <w:r>
              <w:rPr>
                <w:noProof/>
                <w:webHidden/>
              </w:rPr>
              <w:fldChar w:fldCharType="begin"/>
            </w:r>
            <w:r>
              <w:rPr>
                <w:noProof/>
                <w:webHidden/>
              </w:rPr>
              <w:instrText xml:space="preserve"> PAGEREF _Toc509621887 \h </w:instrText>
            </w:r>
            <w:r>
              <w:rPr>
                <w:noProof/>
                <w:webHidden/>
              </w:rPr>
            </w:r>
            <w:r>
              <w:rPr>
                <w:noProof/>
                <w:webHidden/>
              </w:rPr>
              <w:fldChar w:fldCharType="separate"/>
            </w:r>
            <w:r>
              <w:rPr>
                <w:noProof/>
                <w:webHidden/>
              </w:rPr>
              <w:t>2-4</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8" w:history="1">
            <w:r w:rsidRPr="009A6883">
              <w:rPr>
                <w:rStyle w:val="-"/>
                <w:noProof/>
                <w:lang w:val="en-US"/>
              </w:rPr>
              <w:t>2.1</w:t>
            </w:r>
            <w:r>
              <w:rPr>
                <w:rFonts w:asciiTheme="minorHAnsi" w:eastAsiaTheme="minorEastAsia" w:hAnsiTheme="minorHAnsi"/>
                <w:noProof/>
                <w:lang w:eastAsia="el-GR"/>
              </w:rPr>
              <w:tab/>
            </w:r>
            <w:r w:rsidRPr="009A6883">
              <w:rPr>
                <w:rStyle w:val="-"/>
                <w:noProof/>
                <w:lang w:val="en-US"/>
              </w:rPr>
              <w:t>Charles Darwin</w:t>
            </w:r>
            <w:r>
              <w:rPr>
                <w:noProof/>
                <w:webHidden/>
              </w:rPr>
              <w:tab/>
            </w:r>
            <w:r>
              <w:rPr>
                <w:noProof/>
                <w:webHidden/>
              </w:rPr>
              <w:fldChar w:fldCharType="begin"/>
            </w:r>
            <w:r>
              <w:rPr>
                <w:noProof/>
                <w:webHidden/>
              </w:rPr>
              <w:instrText xml:space="preserve"> PAGEREF _Toc509621888 \h </w:instrText>
            </w:r>
            <w:r>
              <w:rPr>
                <w:noProof/>
                <w:webHidden/>
              </w:rPr>
            </w:r>
            <w:r>
              <w:rPr>
                <w:noProof/>
                <w:webHidden/>
              </w:rPr>
              <w:fldChar w:fldCharType="separate"/>
            </w:r>
            <w:r>
              <w:rPr>
                <w:noProof/>
                <w:webHidden/>
              </w:rPr>
              <w:t>2-4</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89" w:history="1">
            <w:r w:rsidRPr="009A6883">
              <w:rPr>
                <w:rStyle w:val="-"/>
                <w:noProof/>
                <w:lang w:val="en-US"/>
              </w:rPr>
              <w:t>2.2</w:t>
            </w:r>
            <w:r>
              <w:rPr>
                <w:rFonts w:asciiTheme="minorHAnsi" w:eastAsiaTheme="minorEastAsia" w:hAnsiTheme="minorHAnsi"/>
                <w:noProof/>
                <w:lang w:eastAsia="el-GR"/>
              </w:rPr>
              <w:tab/>
            </w:r>
            <w:r w:rsidRPr="009A6883">
              <w:rPr>
                <w:rStyle w:val="-"/>
                <w:noProof/>
                <w:lang w:val="en-US"/>
              </w:rPr>
              <w:t>George Evelyn Hutchinson</w:t>
            </w:r>
            <w:r>
              <w:rPr>
                <w:noProof/>
                <w:webHidden/>
              </w:rPr>
              <w:tab/>
            </w:r>
            <w:r>
              <w:rPr>
                <w:noProof/>
                <w:webHidden/>
              </w:rPr>
              <w:fldChar w:fldCharType="begin"/>
            </w:r>
            <w:r>
              <w:rPr>
                <w:noProof/>
                <w:webHidden/>
              </w:rPr>
              <w:instrText xml:space="preserve"> PAGEREF _Toc509621889 \h </w:instrText>
            </w:r>
            <w:r>
              <w:rPr>
                <w:noProof/>
                <w:webHidden/>
              </w:rPr>
            </w:r>
            <w:r>
              <w:rPr>
                <w:noProof/>
                <w:webHidden/>
              </w:rPr>
              <w:fldChar w:fldCharType="separate"/>
            </w:r>
            <w:r>
              <w:rPr>
                <w:noProof/>
                <w:webHidden/>
              </w:rPr>
              <w:t>2-4</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0" w:history="1">
            <w:r w:rsidRPr="009A6883">
              <w:rPr>
                <w:rStyle w:val="-"/>
                <w:noProof/>
                <w:lang w:val="en-US"/>
              </w:rPr>
              <w:t>2.3</w:t>
            </w:r>
            <w:r>
              <w:rPr>
                <w:rFonts w:asciiTheme="minorHAnsi" w:eastAsiaTheme="minorEastAsia" w:hAnsiTheme="minorHAnsi"/>
                <w:noProof/>
                <w:lang w:eastAsia="el-GR"/>
              </w:rPr>
              <w:tab/>
            </w:r>
            <w:r w:rsidRPr="009A6883">
              <w:rPr>
                <w:rStyle w:val="-"/>
                <w:noProof/>
                <w:lang w:val="en-US"/>
              </w:rPr>
              <w:t>Michael Rosenzweig</w:t>
            </w:r>
            <w:r>
              <w:rPr>
                <w:noProof/>
                <w:webHidden/>
              </w:rPr>
              <w:tab/>
            </w:r>
            <w:r>
              <w:rPr>
                <w:noProof/>
                <w:webHidden/>
              </w:rPr>
              <w:fldChar w:fldCharType="begin"/>
            </w:r>
            <w:r>
              <w:rPr>
                <w:noProof/>
                <w:webHidden/>
              </w:rPr>
              <w:instrText xml:space="preserve"> PAGEREF _Toc509621890 \h </w:instrText>
            </w:r>
            <w:r>
              <w:rPr>
                <w:noProof/>
                <w:webHidden/>
              </w:rPr>
            </w:r>
            <w:r>
              <w:rPr>
                <w:noProof/>
                <w:webHidden/>
              </w:rPr>
              <w:fldChar w:fldCharType="separate"/>
            </w:r>
            <w:r>
              <w:rPr>
                <w:noProof/>
                <w:webHidden/>
              </w:rPr>
              <w:t>2-4</w:t>
            </w:r>
            <w:r>
              <w:rPr>
                <w:noProof/>
                <w:webHidden/>
              </w:rPr>
              <w:fldChar w:fldCharType="end"/>
            </w:r>
          </w:hyperlink>
        </w:p>
        <w:p w:rsidR="002A12D7" w:rsidRDefault="002A12D7">
          <w:pPr>
            <w:pStyle w:val="10"/>
            <w:tabs>
              <w:tab w:val="left" w:pos="1100"/>
              <w:tab w:val="right" w:leader="dot" w:pos="8302"/>
            </w:tabs>
            <w:rPr>
              <w:rFonts w:asciiTheme="minorHAnsi" w:eastAsiaTheme="minorEastAsia" w:hAnsiTheme="minorHAnsi"/>
              <w:noProof/>
              <w:lang w:eastAsia="el-GR"/>
            </w:rPr>
          </w:pPr>
          <w:hyperlink w:anchor="_Toc509621891" w:history="1">
            <w:r w:rsidRPr="009A6883">
              <w:rPr>
                <w:rStyle w:val="-"/>
                <w:noProof/>
                <w:lang w:val="en-US"/>
              </w:rPr>
              <w:t>3</w:t>
            </w:r>
            <w:r>
              <w:rPr>
                <w:rFonts w:asciiTheme="minorHAnsi" w:eastAsiaTheme="minorEastAsia" w:hAnsiTheme="minorHAnsi"/>
                <w:noProof/>
                <w:lang w:eastAsia="el-GR"/>
              </w:rPr>
              <w:tab/>
            </w:r>
            <w:r w:rsidRPr="009A6883">
              <w:rPr>
                <w:rStyle w:val="-"/>
                <w:noProof/>
                <w:lang w:val="en-US"/>
              </w:rPr>
              <w:t>Conservation biology</w:t>
            </w:r>
            <w:r>
              <w:rPr>
                <w:noProof/>
                <w:webHidden/>
              </w:rPr>
              <w:tab/>
            </w:r>
            <w:r>
              <w:rPr>
                <w:noProof/>
                <w:webHidden/>
              </w:rPr>
              <w:fldChar w:fldCharType="begin"/>
            </w:r>
            <w:r>
              <w:rPr>
                <w:noProof/>
                <w:webHidden/>
              </w:rPr>
              <w:instrText xml:space="preserve"> PAGEREF _Toc509621891 \h </w:instrText>
            </w:r>
            <w:r>
              <w:rPr>
                <w:noProof/>
                <w:webHidden/>
              </w:rPr>
            </w:r>
            <w:r>
              <w:rPr>
                <w:noProof/>
                <w:webHidden/>
              </w:rPr>
              <w:fldChar w:fldCharType="separate"/>
            </w:r>
            <w:r>
              <w:rPr>
                <w:noProof/>
                <w:webHidden/>
              </w:rPr>
              <w:t>3-5</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2" w:history="1">
            <w:r w:rsidRPr="009A6883">
              <w:rPr>
                <w:rStyle w:val="-"/>
                <w:noProof/>
                <w:lang w:val="en-US"/>
              </w:rPr>
              <w:t>3.1</w:t>
            </w:r>
            <w:r>
              <w:rPr>
                <w:rFonts w:asciiTheme="minorHAnsi" w:eastAsiaTheme="minorEastAsia" w:hAnsiTheme="minorHAnsi"/>
                <w:noProof/>
                <w:lang w:eastAsia="el-GR"/>
              </w:rPr>
              <w:tab/>
            </w:r>
            <w:r w:rsidRPr="009A6883">
              <w:rPr>
                <w:rStyle w:val="-"/>
                <w:noProof/>
                <w:lang w:val="en-US"/>
              </w:rPr>
              <w:t>Origins</w:t>
            </w:r>
            <w:r>
              <w:rPr>
                <w:noProof/>
                <w:webHidden/>
              </w:rPr>
              <w:tab/>
            </w:r>
            <w:r>
              <w:rPr>
                <w:noProof/>
                <w:webHidden/>
              </w:rPr>
              <w:fldChar w:fldCharType="begin"/>
            </w:r>
            <w:r>
              <w:rPr>
                <w:noProof/>
                <w:webHidden/>
              </w:rPr>
              <w:instrText xml:space="preserve"> PAGEREF _Toc509621892 \h </w:instrText>
            </w:r>
            <w:r>
              <w:rPr>
                <w:noProof/>
                <w:webHidden/>
              </w:rPr>
            </w:r>
            <w:r>
              <w:rPr>
                <w:noProof/>
                <w:webHidden/>
              </w:rPr>
              <w:fldChar w:fldCharType="separate"/>
            </w:r>
            <w:r>
              <w:rPr>
                <w:noProof/>
                <w:webHidden/>
              </w:rPr>
              <w:t>3-5</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3" w:history="1">
            <w:r w:rsidRPr="009A6883">
              <w:rPr>
                <w:rStyle w:val="-"/>
                <w:noProof/>
                <w:lang w:val="en-US"/>
              </w:rPr>
              <w:t>3.2</w:t>
            </w:r>
            <w:r>
              <w:rPr>
                <w:rFonts w:asciiTheme="minorHAnsi" w:eastAsiaTheme="minorEastAsia" w:hAnsiTheme="minorHAnsi"/>
                <w:noProof/>
                <w:lang w:eastAsia="el-GR"/>
              </w:rPr>
              <w:tab/>
            </w:r>
            <w:r w:rsidRPr="009A6883">
              <w:rPr>
                <w:rStyle w:val="-"/>
                <w:noProof/>
                <w:lang w:val="en-US"/>
              </w:rPr>
              <w:t>Description</w:t>
            </w:r>
            <w:r>
              <w:rPr>
                <w:noProof/>
                <w:webHidden/>
              </w:rPr>
              <w:tab/>
            </w:r>
            <w:r>
              <w:rPr>
                <w:noProof/>
                <w:webHidden/>
              </w:rPr>
              <w:fldChar w:fldCharType="begin"/>
            </w:r>
            <w:r>
              <w:rPr>
                <w:noProof/>
                <w:webHidden/>
              </w:rPr>
              <w:instrText xml:space="preserve"> PAGEREF _Toc509621893 \h </w:instrText>
            </w:r>
            <w:r>
              <w:rPr>
                <w:noProof/>
                <w:webHidden/>
              </w:rPr>
            </w:r>
            <w:r>
              <w:rPr>
                <w:noProof/>
                <w:webHidden/>
              </w:rPr>
              <w:fldChar w:fldCharType="separate"/>
            </w:r>
            <w:r>
              <w:rPr>
                <w:noProof/>
                <w:webHidden/>
              </w:rPr>
              <w:t>3-5</w:t>
            </w:r>
            <w:r>
              <w:rPr>
                <w:noProof/>
                <w:webHidden/>
              </w:rPr>
              <w:fldChar w:fldCharType="end"/>
            </w:r>
          </w:hyperlink>
        </w:p>
        <w:p w:rsidR="002A12D7" w:rsidRDefault="002A12D7">
          <w:pPr>
            <w:pStyle w:val="10"/>
            <w:tabs>
              <w:tab w:val="left" w:pos="1100"/>
              <w:tab w:val="right" w:leader="dot" w:pos="8302"/>
            </w:tabs>
            <w:rPr>
              <w:rFonts w:asciiTheme="minorHAnsi" w:eastAsiaTheme="minorEastAsia" w:hAnsiTheme="minorHAnsi"/>
              <w:noProof/>
              <w:lang w:eastAsia="el-GR"/>
            </w:rPr>
          </w:pPr>
          <w:hyperlink w:anchor="_Toc509621894" w:history="1">
            <w:r w:rsidRPr="009A6883">
              <w:rPr>
                <w:rStyle w:val="-"/>
                <w:noProof/>
                <w:lang w:val="en-US"/>
              </w:rPr>
              <w:t>4</w:t>
            </w:r>
            <w:r>
              <w:rPr>
                <w:rFonts w:asciiTheme="minorHAnsi" w:eastAsiaTheme="minorEastAsia" w:hAnsiTheme="minorHAnsi"/>
                <w:noProof/>
                <w:lang w:eastAsia="el-GR"/>
              </w:rPr>
              <w:tab/>
            </w:r>
            <w:r w:rsidRPr="009A6883">
              <w:rPr>
                <w:rStyle w:val="-"/>
                <w:noProof/>
                <w:lang w:val="en-US"/>
              </w:rPr>
              <w:t>Environmentalism</w:t>
            </w:r>
            <w:r>
              <w:rPr>
                <w:noProof/>
                <w:webHidden/>
              </w:rPr>
              <w:tab/>
            </w:r>
            <w:r>
              <w:rPr>
                <w:noProof/>
                <w:webHidden/>
              </w:rPr>
              <w:fldChar w:fldCharType="begin"/>
            </w:r>
            <w:r>
              <w:rPr>
                <w:noProof/>
                <w:webHidden/>
              </w:rPr>
              <w:instrText xml:space="preserve"> PAGEREF _Toc509621894 \h </w:instrText>
            </w:r>
            <w:r>
              <w:rPr>
                <w:noProof/>
                <w:webHidden/>
              </w:rPr>
            </w:r>
            <w:r>
              <w:rPr>
                <w:noProof/>
                <w:webHidden/>
              </w:rPr>
              <w:fldChar w:fldCharType="separate"/>
            </w:r>
            <w:r>
              <w:rPr>
                <w:noProof/>
                <w:webHidden/>
              </w:rPr>
              <w:t>4-7</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5" w:history="1">
            <w:r w:rsidRPr="009A6883">
              <w:rPr>
                <w:rStyle w:val="-"/>
                <w:noProof/>
                <w:lang w:val="en-US"/>
              </w:rPr>
              <w:t>4.1</w:t>
            </w:r>
            <w:r>
              <w:rPr>
                <w:rFonts w:asciiTheme="minorHAnsi" w:eastAsiaTheme="minorEastAsia" w:hAnsiTheme="minorHAnsi"/>
                <w:noProof/>
                <w:lang w:eastAsia="el-GR"/>
              </w:rPr>
              <w:tab/>
            </w:r>
            <w:r w:rsidRPr="009A6883">
              <w:rPr>
                <w:rStyle w:val="-"/>
                <w:noProof/>
                <w:lang w:val="en-US"/>
              </w:rPr>
              <w:t>Definitions</w:t>
            </w:r>
            <w:r>
              <w:rPr>
                <w:noProof/>
                <w:webHidden/>
              </w:rPr>
              <w:tab/>
            </w:r>
            <w:r>
              <w:rPr>
                <w:noProof/>
                <w:webHidden/>
              </w:rPr>
              <w:fldChar w:fldCharType="begin"/>
            </w:r>
            <w:r>
              <w:rPr>
                <w:noProof/>
                <w:webHidden/>
              </w:rPr>
              <w:instrText xml:space="preserve"> PAGEREF _Toc509621895 \h </w:instrText>
            </w:r>
            <w:r>
              <w:rPr>
                <w:noProof/>
                <w:webHidden/>
              </w:rPr>
            </w:r>
            <w:r>
              <w:rPr>
                <w:noProof/>
                <w:webHidden/>
              </w:rPr>
              <w:fldChar w:fldCharType="separate"/>
            </w:r>
            <w:r>
              <w:rPr>
                <w:noProof/>
                <w:webHidden/>
              </w:rPr>
              <w:t>4-7</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6" w:history="1">
            <w:r w:rsidRPr="009A6883">
              <w:rPr>
                <w:rStyle w:val="-"/>
                <w:noProof/>
                <w:lang w:val="en-US"/>
              </w:rPr>
              <w:t>4.2</w:t>
            </w:r>
            <w:r>
              <w:rPr>
                <w:rFonts w:asciiTheme="minorHAnsi" w:eastAsiaTheme="minorEastAsia" w:hAnsiTheme="minorHAnsi"/>
                <w:noProof/>
                <w:lang w:eastAsia="el-GR"/>
              </w:rPr>
              <w:tab/>
            </w:r>
            <w:r w:rsidRPr="009A6883">
              <w:rPr>
                <w:rStyle w:val="-"/>
                <w:noProof/>
                <w:lang w:val="en-US"/>
              </w:rPr>
              <w:t>First environmental movements</w:t>
            </w:r>
            <w:r>
              <w:rPr>
                <w:noProof/>
                <w:webHidden/>
              </w:rPr>
              <w:tab/>
            </w:r>
            <w:r>
              <w:rPr>
                <w:noProof/>
                <w:webHidden/>
              </w:rPr>
              <w:fldChar w:fldCharType="begin"/>
            </w:r>
            <w:r>
              <w:rPr>
                <w:noProof/>
                <w:webHidden/>
              </w:rPr>
              <w:instrText xml:space="preserve"> PAGEREF _Toc509621896 \h </w:instrText>
            </w:r>
            <w:r>
              <w:rPr>
                <w:noProof/>
                <w:webHidden/>
              </w:rPr>
            </w:r>
            <w:r>
              <w:rPr>
                <w:noProof/>
                <w:webHidden/>
              </w:rPr>
              <w:fldChar w:fldCharType="separate"/>
            </w:r>
            <w:r>
              <w:rPr>
                <w:noProof/>
                <w:webHidden/>
              </w:rPr>
              <w:t>4-7</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7" w:history="1">
            <w:r w:rsidRPr="009A6883">
              <w:rPr>
                <w:rStyle w:val="-"/>
                <w:noProof/>
                <w:lang w:val="en-US"/>
              </w:rPr>
              <w:t>4.3</w:t>
            </w:r>
            <w:r>
              <w:rPr>
                <w:rFonts w:asciiTheme="minorHAnsi" w:eastAsiaTheme="minorEastAsia" w:hAnsiTheme="minorHAnsi"/>
                <w:noProof/>
                <w:lang w:eastAsia="el-GR"/>
              </w:rPr>
              <w:tab/>
            </w:r>
            <w:r w:rsidRPr="009A6883">
              <w:rPr>
                <w:rStyle w:val="-"/>
                <w:noProof/>
                <w:lang w:val="en-US"/>
              </w:rPr>
              <w:t>Early environmental legislation</w:t>
            </w:r>
            <w:r>
              <w:rPr>
                <w:noProof/>
                <w:webHidden/>
              </w:rPr>
              <w:tab/>
            </w:r>
            <w:r>
              <w:rPr>
                <w:noProof/>
                <w:webHidden/>
              </w:rPr>
              <w:fldChar w:fldCharType="begin"/>
            </w:r>
            <w:r>
              <w:rPr>
                <w:noProof/>
                <w:webHidden/>
              </w:rPr>
              <w:instrText xml:space="preserve"> PAGEREF _Toc509621897 \h </w:instrText>
            </w:r>
            <w:r>
              <w:rPr>
                <w:noProof/>
                <w:webHidden/>
              </w:rPr>
            </w:r>
            <w:r>
              <w:rPr>
                <w:noProof/>
                <w:webHidden/>
              </w:rPr>
              <w:fldChar w:fldCharType="separate"/>
            </w:r>
            <w:r>
              <w:rPr>
                <w:noProof/>
                <w:webHidden/>
              </w:rPr>
              <w:t>4-7</w:t>
            </w:r>
            <w:r>
              <w:rPr>
                <w:noProof/>
                <w:webHidden/>
              </w:rPr>
              <w:fldChar w:fldCharType="end"/>
            </w:r>
          </w:hyperlink>
        </w:p>
        <w:p w:rsidR="002A12D7" w:rsidRDefault="002A12D7">
          <w:pPr>
            <w:pStyle w:val="10"/>
            <w:tabs>
              <w:tab w:val="left" w:pos="1100"/>
              <w:tab w:val="right" w:leader="dot" w:pos="8302"/>
            </w:tabs>
            <w:rPr>
              <w:rFonts w:asciiTheme="minorHAnsi" w:eastAsiaTheme="minorEastAsia" w:hAnsiTheme="minorHAnsi"/>
              <w:noProof/>
              <w:lang w:eastAsia="el-GR"/>
            </w:rPr>
          </w:pPr>
          <w:hyperlink w:anchor="_Toc509621898" w:history="1">
            <w:r w:rsidRPr="009A6883">
              <w:rPr>
                <w:rStyle w:val="-"/>
                <w:noProof/>
                <w:lang w:val="en-US"/>
              </w:rPr>
              <w:t>5</w:t>
            </w:r>
            <w:r>
              <w:rPr>
                <w:rFonts w:asciiTheme="minorHAnsi" w:eastAsiaTheme="minorEastAsia" w:hAnsiTheme="minorHAnsi"/>
                <w:noProof/>
                <w:lang w:eastAsia="el-GR"/>
              </w:rPr>
              <w:tab/>
            </w:r>
            <w:r w:rsidRPr="009A6883">
              <w:rPr>
                <w:rStyle w:val="-"/>
                <w:noProof/>
                <w:lang w:val="en-US"/>
              </w:rPr>
              <w:t>Physical environments</w:t>
            </w:r>
            <w:r>
              <w:rPr>
                <w:noProof/>
                <w:webHidden/>
              </w:rPr>
              <w:tab/>
            </w:r>
            <w:r>
              <w:rPr>
                <w:noProof/>
                <w:webHidden/>
              </w:rPr>
              <w:fldChar w:fldCharType="begin"/>
            </w:r>
            <w:r>
              <w:rPr>
                <w:noProof/>
                <w:webHidden/>
              </w:rPr>
              <w:instrText xml:space="preserve"> PAGEREF _Toc509621898 \h </w:instrText>
            </w:r>
            <w:r>
              <w:rPr>
                <w:noProof/>
                <w:webHidden/>
              </w:rPr>
            </w:r>
            <w:r>
              <w:rPr>
                <w:noProof/>
                <w:webHidden/>
              </w:rPr>
              <w:fldChar w:fldCharType="separate"/>
            </w:r>
            <w:r>
              <w:rPr>
                <w:noProof/>
                <w:webHidden/>
              </w:rPr>
              <w:t>5-9</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899" w:history="1">
            <w:r w:rsidRPr="009A6883">
              <w:rPr>
                <w:rStyle w:val="-"/>
                <w:noProof/>
                <w:lang w:val="en-US"/>
              </w:rPr>
              <w:t>5.1</w:t>
            </w:r>
            <w:r>
              <w:rPr>
                <w:rFonts w:asciiTheme="minorHAnsi" w:eastAsiaTheme="minorEastAsia" w:hAnsiTheme="minorHAnsi"/>
                <w:noProof/>
                <w:lang w:eastAsia="el-GR"/>
              </w:rPr>
              <w:tab/>
            </w:r>
            <w:r w:rsidRPr="009A6883">
              <w:rPr>
                <w:rStyle w:val="-"/>
                <w:noProof/>
                <w:lang w:val="en-US"/>
              </w:rPr>
              <w:t>Water</w:t>
            </w:r>
            <w:r>
              <w:rPr>
                <w:noProof/>
                <w:webHidden/>
              </w:rPr>
              <w:tab/>
            </w:r>
            <w:r>
              <w:rPr>
                <w:noProof/>
                <w:webHidden/>
              </w:rPr>
              <w:fldChar w:fldCharType="begin"/>
            </w:r>
            <w:r>
              <w:rPr>
                <w:noProof/>
                <w:webHidden/>
              </w:rPr>
              <w:instrText xml:space="preserve"> PAGEREF _Toc509621899 \h </w:instrText>
            </w:r>
            <w:r>
              <w:rPr>
                <w:noProof/>
                <w:webHidden/>
              </w:rPr>
            </w:r>
            <w:r>
              <w:rPr>
                <w:noProof/>
                <w:webHidden/>
              </w:rPr>
              <w:fldChar w:fldCharType="separate"/>
            </w:r>
            <w:r>
              <w:rPr>
                <w:noProof/>
                <w:webHidden/>
              </w:rPr>
              <w:t>5-9</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900" w:history="1">
            <w:r w:rsidRPr="009A6883">
              <w:rPr>
                <w:rStyle w:val="-"/>
                <w:noProof/>
                <w:lang w:val="en-US"/>
              </w:rPr>
              <w:t>5.2</w:t>
            </w:r>
            <w:r>
              <w:rPr>
                <w:rFonts w:asciiTheme="minorHAnsi" w:eastAsiaTheme="minorEastAsia" w:hAnsiTheme="minorHAnsi"/>
                <w:noProof/>
                <w:lang w:eastAsia="el-GR"/>
              </w:rPr>
              <w:tab/>
            </w:r>
            <w:r w:rsidRPr="009A6883">
              <w:rPr>
                <w:rStyle w:val="-"/>
                <w:noProof/>
                <w:lang w:val="en-US"/>
              </w:rPr>
              <w:t>Gravity</w:t>
            </w:r>
            <w:r>
              <w:rPr>
                <w:noProof/>
                <w:webHidden/>
              </w:rPr>
              <w:tab/>
            </w:r>
            <w:r>
              <w:rPr>
                <w:noProof/>
                <w:webHidden/>
              </w:rPr>
              <w:fldChar w:fldCharType="begin"/>
            </w:r>
            <w:r>
              <w:rPr>
                <w:noProof/>
                <w:webHidden/>
              </w:rPr>
              <w:instrText xml:space="preserve"> PAGEREF _Toc509621900 \h </w:instrText>
            </w:r>
            <w:r>
              <w:rPr>
                <w:noProof/>
                <w:webHidden/>
              </w:rPr>
            </w:r>
            <w:r>
              <w:rPr>
                <w:noProof/>
                <w:webHidden/>
              </w:rPr>
              <w:fldChar w:fldCharType="separate"/>
            </w:r>
            <w:r>
              <w:rPr>
                <w:noProof/>
                <w:webHidden/>
              </w:rPr>
              <w:t>5-9</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901" w:history="1">
            <w:r w:rsidRPr="009A6883">
              <w:rPr>
                <w:rStyle w:val="-"/>
                <w:noProof/>
                <w:lang w:val="en-US"/>
              </w:rPr>
              <w:t>5.3</w:t>
            </w:r>
            <w:r>
              <w:rPr>
                <w:rFonts w:asciiTheme="minorHAnsi" w:eastAsiaTheme="minorEastAsia" w:hAnsiTheme="minorHAnsi"/>
                <w:noProof/>
                <w:lang w:eastAsia="el-GR"/>
              </w:rPr>
              <w:tab/>
            </w:r>
            <w:r w:rsidRPr="009A6883">
              <w:rPr>
                <w:rStyle w:val="-"/>
                <w:noProof/>
                <w:lang w:val="en-US"/>
              </w:rPr>
              <w:t>Pressure</w:t>
            </w:r>
            <w:r>
              <w:rPr>
                <w:noProof/>
                <w:webHidden/>
              </w:rPr>
              <w:tab/>
            </w:r>
            <w:r>
              <w:rPr>
                <w:noProof/>
                <w:webHidden/>
              </w:rPr>
              <w:fldChar w:fldCharType="begin"/>
            </w:r>
            <w:r>
              <w:rPr>
                <w:noProof/>
                <w:webHidden/>
              </w:rPr>
              <w:instrText xml:space="preserve"> PAGEREF _Toc509621901 \h </w:instrText>
            </w:r>
            <w:r>
              <w:rPr>
                <w:noProof/>
                <w:webHidden/>
              </w:rPr>
            </w:r>
            <w:r>
              <w:rPr>
                <w:noProof/>
                <w:webHidden/>
              </w:rPr>
              <w:fldChar w:fldCharType="separate"/>
            </w:r>
            <w:r>
              <w:rPr>
                <w:noProof/>
                <w:webHidden/>
              </w:rPr>
              <w:t>5-9</w:t>
            </w:r>
            <w:r>
              <w:rPr>
                <w:noProof/>
                <w:webHidden/>
              </w:rPr>
              <w:fldChar w:fldCharType="end"/>
            </w:r>
          </w:hyperlink>
        </w:p>
        <w:p w:rsidR="002A12D7" w:rsidRDefault="002A12D7">
          <w:pPr>
            <w:pStyle w:val="20"/>
            <w:tabs>
              <w:tab w:val="left" w:pos="1540"/>
              <w:tab w:val="right" w:leader="dot" w:pos="8302"/>
            </w:tabs>
            <w:rPr>
              <w:rFonts w:asciiTheme="minorHAnsi" w:eastAsiaTheme="minorEastAsia" w:hAnsiTheme="minorHAnsi"/>
              <w:noProof/>
              <w:lang w:eastAsia="el-GR"/>
            </w:rPr>
          </w:pPr>
          <w:hyperlink w:anchor="_Toc509621902" w:history="1">
            <w:r w:rsidRPr="009A6883">
              <w:rPr>
                <w:rStyle w:val="-"/>
                <w:noProof/>
                <w:lang w:val="en-US"/>
              </w:rPr>
              <w:t>5.4</w:t>
            </w:r>
            <w:r>
              <w:rPr>
                <w:rFonts w:asciiTheme="minorHAnsi" w:eastAsiaTheme="minorEastAsia" w:hAnsiTheme="minorHAnsi"/>
                <w:noProof/>
                <w:lang w:eastAsia="el-GR"/>
              </w:rPr>
              <w:tab/>
            </w:r>
            <w:r w:rsidRPr="009A6883">
              <w:rPr>
                <w:rStyle w:val="-"/>
                <w:noProof/>
                <w:lang w:val="en-US"/>
              </w:rPr>
              <w:t>Wind and turbulence</w:t>
            </w:r>
            <w:r>
              <w:rPr>
                <w:noProof/>
                <w:webHidden/>
              </w:rPr>
              <w:tab/>
            </w:r>
            <w:r>
              <w:rPr>
                <w:noProof/>
                <w:webHidden/>
              </w:rPr>
              <w:fldChar w:fldCharType="begin"/>
            </w:r>
            <w:r>
              <w:rPr>
                <w:noProof/>
                <w:webHidden/>
              </w:rPr>
              <w:instrText xml:space="preserve"> PAGEREF _Toc509621902 \h </w:instrText>
            </w:r>
            <w:r>
              <w:rPr>
                <w:noProof/>
                <w:webHidden/>
              </w:rPr>
            </w:r>
            <w:r>
              <w:rPr>
                <w:noProof/>
                <w:webHidden/>
              </w:rPr>
              <w:fldChar w:fldCharType="separate"/>
            </w:r>
            <w:r>
              <w:rPr>
                <w:noProof/>
                <w:webHidden/>
              </w:rPr>
              <w:t>5-10</w:t>
            </w:r>
            <w:r>
              <w:rPr>
                <w:noProof/>
                <w:webHidden/>
              </w:rPr>
              <w:fldChar w:fldCharType="end"/>
            </w:r>
          </w:hyperlink>
        </w:p>
        <w:p w:rsidR="002A12D7" w:rsidRDefault="002A12D7">
          <w:pPr>
            <w:pStyle w:val="10"/>
            <w:tabs>
              <w:tab w:val="left" w:pos="1100"/>
              <w:tab w:val="right" w:leader="dot" w:pos="8302"/>
            </w:tabs>
            <w:rPr>
              <w:rFonts w:asciiTheme="minorHAnsi" w:eastAsiaTheme="minorEastAsia" w:hAnsiTheme="minorHAnsi"/>
              <w:noProof/>
              <w:lang w:eastAsia="el-GR"/>
            </w:rPr>
          </w:pPr>
          <w:hyperlink w:anchor="_Toc509621903" w:history="1">
            <w:r w:rsidRPr="009A6883">
              <w:rPr>
                <w:rStyle w:val="-"/>
                <w:noProof/>
              </w:rPr>
              <w:t>6</w:t>
            </w:r>
            <w:r>
              <w:rPr>
                <w:rFonts w:asciiTheme="minorHAnsi" w:eastAsiaTheme="minorEastAsia" w:hAnsiTheme="minorHAnsi"/>
                <w:noProof/>
                <w:lang w:eastAsia="el-GR"/>
              </w:rPr>
              <w:tab/>
            </w:r>
            <w:r w:rsidRPr="009A6883">
              <w:rPr>
                <w:rStyle w:val="-"/>
                <w:noProof/>
              </w:rPr>
              <w:t>Η οικογένειά μου</w:t>
            </w:r>
            <w:r>
              <w:rPr>
                <w:noProof/>
                <w:webHidden/>
              </w:rPr>
              <w:tab/>
            </w:r>
            <w:r>
              <w:rPr>
                <w:noProof/>
                <w:webHidden/>
              </w:rPr>
              <w:fldChar w:fldCharType="begin"/>
            </w:r>
            <w:r>
              <w:rPr>
                <w:noProof/>
                <w:webHidden/>
              </w:rPr>
              <w:instrText xml:space="preserve"> PAGEREF _Toc509621903 \h </w:instrText>
            </w:r>
            <w:r>
              <w:rPr>
                <w:noProof/>
                <w:webHidden/>
              </w:rPr>
            </w:r>
            <w:r>
              <w:rPr>
                <w:noProof/>
                <w:webHidden/>
              </w:rPr>
              <w:fldChar w:fldCharType="separate"/>
            </w:r>
            <w:r>
              <w:rPr>
                <w:noProof/>
                <w:webHidden/>
              </w:rPr>
              <w:t>6-1</w:t>
            </w:r>
            <w:r>
              <w:rPr>
                <w:noProof/>
                <w:webHidden/>
              </w:rPr>
              <w:fldChar w:fldCharType="end"/>
            </w:r>
          </w:hyperlink>
        </w:p>
        <w:p w:rsidR="002A12D7" w:rsidRDefault="002A12D7">
          <w:r>
            <w:rPr>
              <w:b/>
              <w:bCs/>
            </w:rPr>
            <w:fldChar w:fldCharType="end"/>
          </w:r>
        </w:p>
      </w:sdtContent>
    </w:sdt>
    <w:p w:rsidR="0026104A" w:rsidRPr="002A12D7" w:rsidRDefault="0026104A">
      <w:pPr>
        <w:spacing w:after="160" w:line="259" w:lineRule="auto"/>
        <w:ind w:firstLine="0"/>
      </w:pPr>
    </w:p>
    <w:p w:rsidR="002A12D7" w:rsidRDefault="002A12D7">
      <w:pPr>
        <w:spacing w:after="160" w:line="259" w:lineRule="auto"/>
        <w:ind w:firstLine="0"/>
        <w:rPr>
          <w:rFonts w:ascii="Arial" w:eastAsiaTheme="majorEastAsia" w:hAnsi="Arial" w:cstheme="majorBidi"/>
          <w:color w:val="FF0000"/>
          <w:sz w:val="34"/>
          <w:szCs w:val="32"/>
        </w:rPr>
      </w:pPr>
      <w:r>
        <w:br w:type="page"/>
      </w:r>
    </w:p>
    <w:p w:rsidR="009100A2" w:rsidRDefault="00C54CAD" w:rsidP="00C1541D">
      <w:pPr>
        <w:pStyle w:val="1"/>
        <w:numPr>
          <w:ilvl w:val="0"/>
          <w:numId w:val="0"/>
        </w:numPr>
        <w:ind w:left="432" w:hanging="432"/>
        <w:jc w:val="both"/>
        <w:rPr>
          <w:lang w:val="en-US"/>
        </w:rPr>
      </w:pPr>
      <w:bookmarkStart w:id="0" w:name="_Toc509621882"/>
      <w:r>
        <w:lastRenderedPageBreak/>
        <w:t xml:space="preserve">1 </w:t>
      </w:r>
      <w:r>
        <w:rPr>
          <w:lang w:val="en-US"/>
        </w:rPr>
        <w:t>. Ecology</w:t>
      </w:r>
      <w:bookmarkEnd w:id="0"/>
    </w:p>
    <w:p w:rsidR="00C54CAD" w:rsidRDefault="00C54CAD" w:rsidP="00C54CAD">
      <w:pPr>
        <w:pStyle w:val="2"/>
        <w:rPr>
          <w:lang w:val="en-US"/>
        </w:rPr>
      </w:pPr>
      <w:bookmarkStart w:id="1" w:name="_Toc509621883"/>
      <w:r w:rsidRPr="00C54CAD">
        <w:rPr>
          <w:lang w:val="en-US"/>
        </w:rPr>
        <w:t>Hierarchy</w:t>
      </w:r>
      <w:bookmarkEnd w:id="1"/>
    </w:p>
    <w:p w:rsidR="00D27A6D" w:rsidRDefault="0041474B" w:rsidP="00D27A6D">
      <w:pPr>
        <w:rPr>
          <w:lang w:val="en-US"/>
        </w:rPr>
      </w:pPr>
      <w:r>
        <w:rPr>
          <w:lang w:val="en-US"/>
        </w:rPr>
        <w:t>The scale of ecological</w:t>
      </w:r>
      <w:r w:rsidR="00C54CAD" w:rsidRPr="00C54CAD">
        <w:rPr>
          <w:lang w:val="en-US"/>
        </w:rPr>
        <w:t xml:space="preserve"> dynamics can operate like a </w:t>
      </w:r>
      <w:del w:id="2" w:author="USER" w:date="2018-03-24T02:34:00Z">
        <w:r w:rsidR="00C54CAD" w:rsidRPr="00C54CAD" w:rsidDel="007D29BC">
          <w:rPr>
            <w:lang w:val="en-US"/>
          </w:rPr>
          <w:delText>closed</w:delText>
        </w:r>
      </w:del>
      <w:ins w:id="3" w:author="USER" w:date="2018-03-24T02:35:00Z">
        <w:r w:rsidR="007D29BC">
          <w:rPr>
            <w:lang w:val="en-US"/>
          </w:rPr>
          <w:t>locke</w:t>
        </w:r>
      </w:ins>
      <w:ins w:id="4" w:author="USER" w:date="2018-03-24T02:36:00Z">
        <w:r w:rsidR="007D29BC">
          <w:rPr>
            <w:lang w:val="en-US"/>
          </w:rPr>
          <w:t>d</w:t>
        </w:r>
      </w:ins>
      <w:del w:id="5" w:author="USER" w:date="2018-03-24T02:34:00Z">
        <w:r w:rsidR="00C54CAD" w:rsidRPr="00C54CAD" w:rsidDel="007D29BC">
          <w:rPr>
            <w:lang w:val="en-US"/>
          </w:rPr>
          <w:delText xml:space="preserve"> </w:delText>
        </w:r>
      </w:del>
      <w:r w:rsidR="007D29BC">
        <w:rPr>
          <w:lang w:val="en-US"/>
        </w:rPr>
        <w:t xml:space="preserve"> </w:t>
      </w:r>
      <w:r w:rsidR="00C54CAD" w:rsidRPr="00C54CAD">
        <w:rPr>
          <w:lang w:val="en-US"/>
        </w:rPr>
        <w:t xml:space="preserve">system, such as aphids migrating on a </w:t>
      </w:r>
      <w:del w:id="6" w:author="USER" w:date="2018-03-24T02:37:00Z">
        <w:r w:rsidR="00C54CAD" w:rsidRPr="00C54CAD" w:rsidDel="007D29BC">
          <w:rPr>
            <w:lang w:val="en-US"/>
          </w:rPr>
          <w:delText xml:space="preserve">single </w:delText>
        </w:r>
      </w:del>
      <w:ins w:id="7" w:author="USER" w:date="2018-03-24T02:37:00Z">
        <w:r w:rsidR="007D29BC">
          <w:rPr>
            <w:lang w:val="en-US"/>
          </w:rPr>
          <w:t>lone</w:t>
        </w:r>
      </w:ins>
      <w:r w:rsidR="007D29BC">
        <w:rPr>
          <w:lang w:val="en-US"/>
        </w:rPr>
        <w:t xml:space="preserve"> </w:t>
      </w:r>
      <w:r w:rsidR="00C54CAD" w:rsidRPr="00C54CAD">
        <w:rPr>
          <w:lang w:val="en-US"/>
        </w:rPr>
        <w:t xml:space="preserve">tree, while at the </w:t>
      </w:r>
      <w:del w:id="8" w:author="USER" w:date="2018-03-24T02:37:00Z">
        <w:r w:rsidR="00C54CAD" w:rsidRPr="00C54CAD" w:rsidDel="007D29BC">
          <w:rPr>
            <w:lang w:val="en-US"/>
          </w:rPr>
          <w:delText>same</w:delText>
        </w:r>
      </w:del>
      <w:ins w:id="9" w:author="USER" w:date="2018-03-24T02:38:00Z">
        <w:r w:rsidR="007D29BC">
          <w:rPr>
            <w:lang w:val="en-US"/>
          </w:rPr>
          <w:t>equal</w:t>
        </w:r>
      </w:ins>
      <w:del w:id="10" w:author="USER" w:date="2018-03-24T02:37:00Z">
        <w:r w:rsidR="00C54CAD" w:rsidRPr="00C54CAD" w:rsidDel="007D29BC">
          <w:rPr>
            <w:lang w:val="en-US"/>
          </w:rPr>
          <w:delText xml:space="preserve"> </w:delText>
        </w:r>
      </w:del>
      <w:r w:rsidR="007D29BC">
        <w:rPr>
          <w:lang w:val="en-US"/>
        </w:rPr>
        <w:t xml:space="preserve"> </w:t>
      </w:r>
      <w:r w:rsidR="00C54CAD" w:rsidRPr="00C54CAD">
        <w:rPr>
          <w:lang w:val="en-US"/>
        </w:rPr>
        <w:t xml:space="preserve">time remain open </w:t>
      </w:r>
      <w:r w:rsidR="007D29BC" w:rsidRPr="00C54CAD">
        <w:rPr>
          <w:lang w:val="en-US"/>
        </w:rPr>
        <w:t>regarding</w:t>
      </w:r>
      <w:r w:rsidR="00C54CAD" w:rsidRPr="00C54CAD">
        <w:rPr>
          <w:lang w:val="en-US"/>
        </w:rPr>
        <w:t xml:space="preserve"> </w:t>
      </w:r>
      <w:del w:id="11" w:author="USER" w:date="2018-03-24T02:37:00Z">
        <w:r w:rsidR="00C54CAD" w:rsidRPr="00C54CAD" w:rsidDel="007D29BC">
          <w:rPr>
            <w:lang w:val="en-US"/>
          </w:rPr>
          <w:delText>broader</w:delText>
        </w:r>
      </w:del>
      <w:ins w:id="12" w:author="USER" w:date="2018-03-24T02:41:00Z">
        <w:r w:rsidR="007D29BC">
          <w:rPr>
            <w:lang w:val="en-US"/>
          </w:rPr>
          <w:t>ext</w:t>
        </w:r>
      </w:ins>
      <w:ins w:id="13" w:author="USER" w:date="2018-03-24T02:42:00Z">
        <w:r w:rsidR="007D29BC">
          <w:rPr>
            <w:lang w:val="en-US"/>
          </w:rPr>
          <w:t>ended</w:t>
        </w:r>
      </w:ins>
      <w:del w:id="14" w:author="USER" w:date="2018-03-24T02:37:00Z">
        <w:r w:rsidR="00C54CAD" w:rsidRPr="00C54CAD" w:rsidDel="007D29BC">
          <w:rPr>
            <w:lang w:val="en-US"/>
          </w:rPr>
          <w:delText xml:space="preserve"> </w:delText>
        </w:r>
      </w:del>
      <w:r w:rsidR="007D29BC">
        <w:rPr>
          <w:lang w:val="en-US"/>
        </w:rPr>
        <w:t xml:space="preserve"> </w:t>
      </w:r>
      <w:r w:rsidR="00C54CAD" w:rsidRPr="00C54CAD">
        <w:rPr>
          <w:lang w:val="en-US"/>
        </w:rPr>
        <w:t xml:space="preserve">scale influences, such as atmosphere or climate. Hence, ecologists classify </w:t>
      </w:r>
      <w:bookmarkStart w:id="15" w:name="_GoBack"/>
      <w:bookmarkEnd w:id="15"/>
      <w:r w:rsidR="00C54CAD" w:rsidRPr="00C54CAD">
        <w:rPr>
          <w:lang w:val="en-US"/>
        </w:rPr>
        <w:t>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C54CAD" w:rsidRDefault="00C54CAD" w:rsidP="00D27A6D">
      <w:pPr>
        <w:rPr>
          <w:lang w:val="en-US"/>
        </w:rPr>
      </w:pPr>
      <w:r w:rsidRPr="00C54CAD">
        <w:rPr>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anarchy</w:t>
      </w:r>
      <w:r>
        <w:rPr>
          <w:lang w:val="en-US"/>
        </w:rPr>
        <w:t xml:space="preserve"> </w:t>
      </w:r>
      <w:r w:rsidRPr="00C54CAD">
        <w:rPr>
          <w:lang w:val="en-US"/>
        </w:rPr>
        <w:t>[9] and exhibits non-linear behaviors; this means that "effect and cause are disproportionate, so that small changes to critical variables, such as the number of nitrogen fixers, can lead to disproportionate, perhaps irreversible, changes in the system properties.</w:t>
      </w:r>
    </w:p>
    <w:p w:rsidR="00C54CAD" w:rsidRDefault="00C54CAD" w:rsidP="00C54CAD">
      <w:pPr>
        <w:pStyle w:val="2"/>
        <w:rPr>
          <w:lang w:val="en-US"/>
        </w:rPr>
      </w:pPr>
      <w:bookmarkStart w:id="16" w:name="_Toc509621884"/>
      <w:r w:rsidRPr="00C54CAD">
        <w:rPr>
          <w:lang w:val="en-US"/>
        </w:rPr>
        <w:t>Biodiversity</w:t>
      </w:r>
      <w:bookmarkEnd w:id="16"/>
    </w:p>
    <w:p w:rsidR="00C54CAD" w:rsidRDefault="00C54CAD" w:rsidP="00C54CAD">
      <w:pPr>
        <w:rPr>
          <w:lang w:val="en-US"/>
        </w:rPr>
      </w:pPr>
      <w:r w:rsidRPr="00C54CAD">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w:t>
      </w:r>
    </w:p>
    <w:p w:rsidR="00C54CAD" w:rsidRDefault="00C54CAD" w:rsidP="00C54CAD">
      <w:pPr>
        <w:rPr>
          <w:lang w:val="en-US"/>
        </w:rPr>
      </w:pPr>
      <w:r w:rsidRPr="00C54CAD">
        <w:rPr>
          <w:lang w:val="en-US"/>
        </w:rPr>
        <w:t>Conservation priorities and management techniques require different approaches and considerations to address the full ecological scope of biodiversity. Natural capital that supports populations is critical for maintaining ecosystem services</w:t>
      </w:r>
      <w:r>
        <w:rPr>
          <w:lang w:val="en-US"/>
        </w:rPr>
        <w:t xml:space="preserve"> </w:t>
      </w:r>
      <w:r w:rsidRPr="00C54CAD">
        <w:rPr>
          <w:lang w:val="en-US"/>
        </w:rPr>
        <w:t>[19]</w:t>
      </w:r>
      <w:r>
        <w:rPr>
          <w:lang w:val="en-US"/>
        </w:rPr>
        <w:t xml:space="preserve"> </w:t>
      </w:r>
      <w:r w:rsidRPr="00C54CAD">
        <w:rPr>
          <w:lang w:val="en-US"/>
        </w:rPr>
        <w:t xml:space="preserve">[20] and species migration (e.g., riverine fish runs and avian insect control) has been implicated as one mechanism by which those service losses are </w:t>
      </w:r>
      <w:proofErr w:type="gramStart"/>
      <w:r w:rsidRPr="00C54CAD">
        <w:rPr>
          <w:lang w:val="en-US"/>
        </w:rPr>
        <w:t>experienced.[</w:t>
      </w:r>
      <w:proofErr w:type="gramEnd"/>
      <w:r w:rsidRPr="00C54CAD">
        <w:rPr>
          <w:lang w:val="en-US"/>
        </w:rPr>
        <w:t>21] An understanding of biodiversity has practical applications for species and ecosystem-level conservation planners as they make management recommendations to consulting firms, governments, and industry.[22]</w:t>
      </w:r>
    </w:p>
    <w:p w:rsidR="00C54CAD" w:rsidRDefault="00C54CAD">
      <w:pPr>
        <w:spacing w:after="160" w:line="259" w:lineRule="auto"/>
        <w:ind w:firstLine="0"/>
        <w:rPr>
          <w:rFonts w:asciiTheme="majorHAnsi" w:eastAsiaTheme="majorEastAsia" w:hAnsiTheme="majorHAnsi" w:cstheme="majorBidi"/>
          <w:color w:val="2F5496" w:themeColor="accent1" w:themeShade="BF"/>
          <w:sz w:val="26"/>
          <w:szCs w:val="26"/>
          <w:lang w:val="en-US"/>
        </w:rPr>
      </w:pPr>
      <w:r>
        <w:rPr>
          <w:lang w:val="en-US"/>
        </w:rPr>
        <w:br w:type="page"/>
      </w:r>
    </w:p>
    <w:p w:rsidR="00C54CAD" w:rsidRDefault="00C54CAD" w:rsidP="00C54CAD">
      <w:pPr>
        <w:pStyle w:val="2"/>
        <w:rPr>
          <w:lang w:val="en-US"/>
        </w:rPr>
      </w:pPr>
      <w:bookmarkStart w:id="17" w:name="_Toc509621885"/>
      <w:r w:rsidRPr="00C54CAD">
        <w:rPr>
          <w:lang w:val="en-US"/>
        </w:rPr>
        <w:lastRenderedPageBreak/>
        <w:t>Habitat</w:t>
      </w:r>
      <w:bookmarkEnd w:id="17"/>
    </w:p>
    <w:p w:rsidR="00C54CAD" w:rsidRDefault="00C54CAD" w:rsidP="00C54CAD">
      <w:pPr>
        <w:rPr>
          <w:lang w:val="en-US"/>
        </w:rPr>
      </w:pPr>
      <w:r w:rsidRPr="00C54CAD">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w:t>
      </w:r>
    </w:p>
    <w:p w:rsidR="00C54CAD" w:rsidRDefault="00C54CAD" w:rsidP="00C54CAD">
      <w:pPr>
        <w:rPr>
          <w:lang w:val="en-US"/>
        </w:rPr>
      </w:pPr>
      <w:r w:rsidRPr="00C54CAD">
        <w:rPr>
          <w:lang w:val="en-US"/>
        </w:rPr>
        <w:t xml:space="preserve">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w:t>
      </w:r>
      <w:proofErr w:type="gramStart"/>
      <w:r w:rsidRPr="00C54CAD">
        <w:rPr>
          <w:lang w:val="en-US"/>
        </w:rPr>
        <w:t>environment.[</w:t>
      </w:r>
      <w:proofErr w:type="gramEnd"/>
      <w:r w:rsidRPr="00C54CAD">
        <w:rPr>
          <w:lang w:val="en-US"/>
        </w:rPr>
        <w:t>24][26][27]</w:t>
      </w:r>
    </w:p>
    <w:p w:rsidR="00C54CAD" w:rsidRDefault="00C54CAD" w:rsidP="00C54CAD">
      <w:pPr>
        <w:pStyle w:val="2"/>
        <w:rPr>
          <w:lang w:val="en-US"/>
        </w:rPr>
      </w:pPr>
      <w:bookmarkStart w:id="18" w:name="_Toc509621886"/>
      <w:r w:rsidRPr="00C54CAD">
        <w:rPr>
          <w:lang w:val="en-US"/>
        </w:rPr>
        <w:t>Niche</w:t>
      </w:r>
      <w:bookmarkEnd w:id="18"/>
    </w:p>
    <w:p w:rsidR="00D27A6D" w:rsidRDefault="00C54CAD" w:rsidP="00D27A6D">
      <w:pPr>
        <w:rPr>
          <w:lang w:val="en-US"/>
        </w:rPr>
      </w:pPr>
      <w:r w:rsidRPr="00C54CAD">
        <w:rPr>
          <w:lang w:val="en-US"/>
        </w:rPr>
        <w:t>Definitions of the niche date back to 1917</w:t>
      </w:r>
      <w:r>
        <w:rPr>
          <w:lang w:val="en-US"/>
        </w:rPr>
        <w:t xml:space="preserve"> </w:t>
      </w:r>
      <w:r w:rsidRPr="00C54CAD">
        <w:rPr>
          <w:lang w:val="en-US"/>
        </w:rPr>
        <w:t>but G. Evelyn Hutchinson made conceptual advances in 1957</w:t>
      </w:r>
      <w:r>
        <w:rPr>
          <w:lang w:val="en-US"/>
        </w:rPr>
        <w:t xml:space="preserve"> </w:t>
      </w:r>
      <w:r w:rsidRPr="00C54CAD">
        <w:rPr>
          <w:lang w:val="en-US"/>
        </w:rPr>
        <w:t xml:space="preserve">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w:t>
      </w:r>
      <w:proofErr w:type="gramStart"/>
      <w:r w:rsidRPr="00C54CAD">
        <w:rPr>
          <w:lang w:val="en-US"/>
        </w:rPr>
        <w:t>is able to</w:t>
      </w:r>
      <w:proofErr w:type="gramEnd"/>
      <w:r w:rsidRPr="00C54CAD">
        <w:rPr>
          <w:lang w:val="en-US"/>
        </w:rPr>
        <w:t xml:space="preserve"> persist. The realized niche is the set of environmental plus ecological conditions under which a species persists.</w:t>
      </w:r>
      <w:r>
        <w:rPr>
          <w:lang w:val="en-US"/>
        </w:rPr>
        <w:t xml:space="preserve"> </w:t>
      </w:r>
      <w:r w:rsidRPr="00C54CAD">
        <w:rPr>
          <w:lang w:val="en-US"/>
        </w:rPr>
        <w:t>The Hutchinson 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C54CAD" w:rsidRDefault="00C54CAD" w:rsidP="00D27A6D">
      <w:pPr>
        <w:rPr>
          <w:lang w:val="en-US"/>
        </w:rPr>
      </w:pPr>
      <w:r w:rsidRPr="00C54CAD">
        <w:rPr>
          <w:lang w:val="en-US"/>
        </w:rPr>
        <w:t>Biogeographical patterns and range distributions are explained or predicted through knowledge of a species' traits and niche requirements.</w:t>
      </w:r>
      <w:r>
        <w:rPr>
          <w:lang w:val="en-US"/>
        </w:rPr>
        <w:t xml:space="preserve"> </w:t>
      </w:r>
      <w:r w:rsidRPr="00C54CAD">
        <w:rPr>
          <w:lang w:val="en-US"/>
        </w:rPr>
        <w:t>[35]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w:t>
      </w:r>
      <w:r>
        <w:rPr>
          <w:lang w:val="en-US"/>
        </w:rPr>
        <w:t>.</w:t>
      </w:r>
    </w:p>
    <w:p w:rsidR="00C54CAD" w:rsidRPr="00C54CAD" w:rsidRDefault="00C54CAD" w:rsidP="00C54CAD">
      <w:pPr>
        <w:rPr>
          <w:lang w:val="en-US"/>
        </w:rPr>
        <w:sectPr w:rsidR="00C54CAD" w:rsidRPr="00C54CAD" w:rsidSect="00C30821">
          <w:headerReference w:type="even" r:id="rId9"/>
          <w:headerReference w:type="default" r:id="rId10"/>
          <w:footerReference w:type="default" r:id="rId11"/>
          <w:pgSz w:w="11906" w:h="16838"/>
          <w:pgMar w:top="1418" w:right="1797" w:bottom="1418" w:left="1797" w:header="708" w:footer="708" w:gutter="0"/>
          <w:pgNumType w:start="0" w:chapStyle="1"/>
          <w:cols w:space="708"/>
          <w:titlePg/>
          <w:docGrid w:linePitch="360"/>
        </w:sectPr>
      </w:pPr>
    </w:p>
    <w:p w:rsidR="00C76F42" w:rsidRDefault="00C76F42" w:rsidP="00C76F42">
      <w:pPr>
        <w:pStyle w:val="1"/>
        <w:rPr>
          <w:lang w:val="en-US"/>
        </w:rPr>
      </w:pPr>
      <w:bookmarkStart w:id="19" w:name="_Toc509621887"/>
      <w:r w:rsidRPr="00C76F42">
        <w:rPr>
          <w:lang w:val="en-US"/>
        </w:rPr>
        <w:lastRenderedPageBreak/>
        <w:t>Evolutionary ecologists</w:t>
      </w:r>
      <w:bookmarkEnd w:id="19"/>
    </w:p>
    <w:p w:rsidR="00C76F42" w:rsidRDefault="00C76F42" w:rsidP="00C76F42">
      <w:pPr>
        <w:pStyle w:val="2"/>
        <w:rPr>
          <w:lang w:val="en-US"/>
        </w:rPr>
      </w:pPr>
      <w:bookmarkStart w:id="20" w:name="_Toc509621888"/>
      <w:r w:rsidRPr="00C76F42">
        <w:rPr>
          <w:lang w:val="en-US"/>
        </w:rPr>
        <w:t>Charles Darwin</w:t>
      </w:r>
      <w:bookmarkEnd w:id="20"/>
    </w:p>
    <w:p w:rsidR="00C76F42" w:rsidRDefault="00C76F42" w:rsidP="00C76F42">
      <w:pPr>
        <w:rPr>
          <w:lang w:val="en-US"/>
        </w:rPr>
      </w:pPr>
      <w:r w:rsidRPr="00C76F42">
        <w:rPr>
          <w:lang w:val="en-US"/>
        </w:rPr>
        <w:t>The basis of the central principles of evolutionary ecology can be attributed to Charles Darwin (1809–1882), specifically in referencing his theory of natural selection and population dynamics, which discusses how populations of a species change over time.[10] According to Ernst Mayr, professor of Zoology at Harvard University, Darwin’s most distinct contributions to evolutionary biology and ecology are as follows: “The first is the non-constancy of species, or the modern conception of evolution itself. The second is the notion of branching evolution, implying the common descent of all species of living things on earth from a single unique origin.”</w:t>
      </w:r>
      <w:r>
        <w:rPr>
          <w:lang w:val="en-US"/>
        </w:rPr>
        <w:t xml:space="preserve"> </w:t>
      </w:r>
      <w:r w:rsidRPr="00C76F42">
        <w:rPr>
          <w:lang w:val="en-US"/>
        </w:rPr>
        <w:t xml:space="preserve">[11]  </w:t>
      </w:r>
      <w:r>
        <w:rPr>
          <w:lang w:val="en-US"/>
        </w:rPr>
        <w:t xml:space="preserve"> </w:t>
      </w:r>
      <w:r w:rsidRPr="00C76F42">
        <w:rPr>
          <w:lang w:val="en-US"/>
        </w:rPr>
        <w:t>Additionally, “Darwin further noted that evolution must be gradual, with no major breaks or discontinuities. Finally, he reasoned that the mechanism of evolution was natural selection.</w:t>
      </w:r>
    </w:p>
    <w:p w:rsidR="00C76F42" w:rsidRDefault="00C76F42" w:rsidP="00C76F42">
      <w:pPr>
        <w:pStyle w:val="2"/>
        <w:rPr>
          <w:lang w:val="en-US"/>
        </w:rPr>
      </w:pPr>
      <w:bookmarkStart w:id="21" w:name="_Toc509621889"/>
      <w:r w:rsidRPr="00C76F42">
        <w:rPr>
          <w:lang w:val="en-US"/>
        </w:rPr>
        <w:t>George Evelyn Hutchinson</w:t>
      </w:r>
      <w:bookmarkEnd w:id="21"/>
    </w:p>
    <w:p w:rsidR="00C76F42" w:rsidRDefault="00C76F42" w:rsidP="00C76F42">
      <w:pPr>
        <w:rPr>
          <w:lang w:val="en-US"/>
        </w:rPr>
      </w:pPr>
      <w:r w:rsidRPr="00C76F42">
        <w:rPr>
          <w:lang w:val="en-US"/>
        </w:rPr>
        <w:t>George Evelyn Hutchinson’s (1903–1991) contributions to the field of ecology spanned over 60 years, in which he had significant influence in systems ecology, radiation ecology, limnology, and entomology.</w:t>
      </w:r>
      <w:r>
        <w:rPr>
          <w:lang w:val="en-US"/>
        </w:rPr>
        <w:t xml:space="preserve"> </w:t>
      </w:r>
      <w:r w:rsidRPr="00C76F42">
        <w:rPr>
          <w:lang w:val="en-US"/>
        </w:rPr>
        <w:t>[13] Described as the “father of modern ecology” [14] by Stephen Jay Gould, Hutchinson was one of the first scientists to link the subjects of ecology and mathematics. According to Hutchinson, he constructed “mathematical models of populations, the changing proportions of individuals of various ages, birthrate, the ecological niche, and population interaction in this technical introduction to population ecology.”</w:t>
      </w:r>
      <w:r>
        <w:rPr>
          <w:lang w:val="en-US"/>
        </w:rPr>
        <w:t xml:space="preserve"> [15] </w:t>
      </w:r>
      <w:r w:rsidRPr="00C76F42">
        <w:rPr>
          <w:lang w:val="en-US"/>
        </w:rPr>
        <w:t>He also had a vast interest in limnology, due to his belief that lakes could be studied as a microcosm that provides insight into system behavior. [16] Hutchinson is also known for his work Circular Casual Systems in Ecology, in which he states that “groups of organisms may be acted upon by their environment, and they may react upon it. If a set of properties in either system changes in such a way that the action of the first system on the second changes, this may cause changes in properties of the second system which alter the mode of action of the second system on the first.”</w:t>
      </w:r>
    </w:p>
    <w:p w:rsidR="00C76F42" w:rsidRDefault="00C76F42" w:rsidP="00C76F42">
      <w:pPr>
        <w:pStyle w:val="2"/>
        <w:rPr>
          <w:lang w:val="en-US"/>
        </w:rPr>
      </w:pPr>
      <w:bookmarkStart w:id="22" w:name="_Toc509621890"/>
      <w:r w:rsidRPr="00C76F42">
        <w:rPr>
          <w:lang w:val="en-US"/>
        </w:rPr>
        <w:t>Michael Rosenzweig</w:t>
      </w:r>
      <w:bookmarkEnd w:id="22"/>
    </w:p>
    <w:p w:rsidR="002A3AB9" w:rsidRDefault="00C76F42" w:rsidP="00C1541D">
      <w:pPr>
        <w:rPr>
          <w:lang w:val="en-US"/>
        </w:rPr>
      </w:pPr>
      <w:r w:rsidRPr="00C76F42">
        <w:rPr>
          <w:lang w:val="en-US"/>
        </w:rPr>
        <w:t>Michael L. Rosenzweig (1941–present) created and popularized Reconciliation ecology, which began with his theory that designated nature preserves would not be enough land to conserve the biodiversity of Earth, as humans have used so much land that they have negatively impacted biogeochemical cycles and had other ecological impacts that have negatively affected species compositions. According to the University of Texas, Eric Pinaki’s (1939–present) work in evolutionary ecology includes foraging strategies, reproductive tactics, competition and niche theory, community structure and organization, species diversity, and understanding rarity.</w:t>
      </w:r>
      <w:r>
        <w:rPr>
          <w:lang w:val="en-US"/>
        </w:rPr>
        <w:t xml:space="preserve"> </w:t>
      </w:r>
      <w:r w:rsidRPr="00C76F42">
        <w:rPr>
          <w:lang w:val="en-US"/>
        </w:rPr>
        <w:t>[19] Pinaki is also known for his interest in lizards to study ecological occurrences, as he claimed they were “often abundant, making them relati</w:t>
      </w:r>
      <w:r w:rsidR="00C1541D">
        <w:rPr>
          <w:lang w:val="en-US"/>
        </w:rPr>
        <w:t>vely easy to locate, observe.</w:t>
      </w:r>
    </w:p>
    <w:p w:rsidR="00F37B8F" w:rsidRDefault="00F37B8F" w:rsidP="00C1541D">
      <w:pPr>
        <w:pStyle w:val="1"/>
        <w:rPr>
          <w:rFonts w:eastAsiaTheme="minorHAnsi"/>
          <w:lang w:val="en-US"/>
        </w:rPr>
        <w:sectPr w:rsidR="00F37B8F" w:rsidSect="002A3AB9">
          <w:headerReference w:type="default" r:id="rId12"/>
          <w:footerReference w:type="default" r:id="rId13"/>
          <w:pgSz w:w="11906" w:h="16838"/>
          <w:pgMar w:top="1418" w:right="1797" w:bottom="1418" w:left="1797" w:header="708" w:footer="708" w:gutter="0"/>
          <w:pgNumType w:chapStyle="1"/>
          <w:cols w:space="708"/>
          <w:docGrid w:linePitch="360"/>
        </w:sectPr>
      </w:pPr>
    </w:p>
    <w:p w:rsidR="00C1541D" w:rsidRDefault="00F37B8F" w:rsidP="00F37B8F">
      <w:pPr>
        <w:pStyle w:val="1"/>
        <w:rPr>
          <w:rFonts w:eastAsiaTheme="minorHAnsi"/>
          <w:lang w:val="en-US"/>
        </w:rPr>
      </w:pPr>
      <w:bookmarkStart w:id="23" w:name="_Toc509621891"/>
      <w:r w:rsidRPr="00F37B8F">
        <w:rPr>
          <w:rFonts w:eastAsiaTheme="minorHAnsi"/>
          <w:lang w:val="en-US"/>
        </w:rPr>
        <w:lastRenderedPageBreak/>
        <w:t>Conservation biology</w:t>
      </w:r>
      <w:bookmarkEnd w:id="23"/>
    </w:p>
    <w:p w:rsidR="00F37B8F" w:rsidRDefault="00DC172A" w:rsidP="00DC172A">
      <w:pPr>
        <w:pStyle w:val="2"/>
        <w:rPr>
          <w:lang w:val="en-US"/>
        </w:rPr>
      </w:pPr>
      <w:bookmarkStart w:id="24" w:name="_Toc509621892"/>
      <w:r w:rsidRPr="00DC172A">
        <w:rPr>
          <w:lang w:val="en-US"/>
        </w:rPr>
        <w:t>Origins</w:t>
      </w:r>
      <w:bookmarkEnd w:id="24"/>
    </w:p>
    <w:p w:rsidR="00DC172A" w:rsidRDefault="00DC172A" w:rsidP="00DC172A">
      <w:pPr>
        <w:rPr>
          <w:lang w:val="en-US"/>
        </w:rPr>
      </w:pPr>
      <w:r w:rsidRPr="00DC172A">
        <w:rPr>
          <w:lang w:val="en-US"/>
        </w:rPr>
        <w:t>The term conservation biology and its conception as a new field originated with the convening of "The First International Conference on Research in Conservation Biology" held at the University of California, San Diego in La Jolla, California in 1978 led by American biologists Bruce A. Wilcox and Michael E. Soule with a group of leading university and zoo researchers and conservationists including Kurt Benesch, Sir Otto Frankel, Thomas Lovejoy, and Jared Diamond. The meeting was prompted by the concern over tropical deforestation, disappearing species, eroding genetic diversity within species.[8] The conference and proceedings that resulted[2] sought to initiate the bridging of a gap between theory in ecology and evolutionary genetics on the one hand and conservation policy and practice on the other.[9] Conservation biology and the concept of biological diversity (biodiversity) emerged together, helping crystallize the modern era of conservation science and policy. The inherent multidisciplinary basis for conservation biology has led to new subdisciplines including conservation social science, conservation behavior and conservation physiology.</w:t>
      </w:r>
      <w:r>
        <w:rPr>
          <w:lang w:val="en-US"/>
        </w:rPr>
        <w:t xml:space="preserve"> </w:t>
      </w:r>
      <w:r w:rsidRPr="00DC172A">
        <w:rPr>
          <w:lang w:val="en-US"/>
        </w:rPr>
        <w:t>[10] It stimulated further development of conservation genetics which Otto Frankel had originated first but is now often considered a subdiscipline as well.</w:t>
      </w:r>
    </w:p>
    <w:p w:rsidR="00DC172A" w:rsidRDefault="00DC172A" w:rsidP="00DC172A">
      <w:pPr>
        <w:pStyle w:val="2"/>
        <w:rPr>
          <w:lang w:val="en-US"/>
        </w:rPr>
      </w:pPr>
      <w:bookmarkStart w:id="25" w:name="_Toc509621893"/>
      <w:r w:rsidRPr="00DC172A">
        <w:rPr>
          <w:lang w:val="en-US"/>
        </w:rPr>
        <w:t>Description</w:t>
      </w:r>
      <w:bookmarkEnd w:id="25"/>
    </w:p>
    <w:p w:rsidR="00DC172A" w:rsidRPr="00DC172A" w:rsidRDefault="00DC172A" w:rsidP="00DC172A">
      <w:pPr>
        <w:rPr>
          <w:lang w:val="en-US"/>
        </w:rPr>
      </w:pPr>
      <w:r w:rsidRPr="00DC172A">
        <w:rPr>
          <w:lang w:val="en-US"/>
        </w:rPr>
        <w:t>The rapid decline of established biological systems around the world means that conservation biology is often referred to as a "Discipline with a deadline".[11] Conservation biology is tied closely to ecology in researching the population ecology (dispersal, migration, demographics, effective population size, inbreeding depression, and minimum population viability) of rare or endangered species.[12][13] Conservation biology is concerned with phenomena that affect the maintenance, loss, and restoration of biodiversity and the science of sustaining evolutionary processes that engender genetic, population, species, and ecosystem diversity.[5][6][7][13] The concern stems from estimates suggesting that up to 50% of all species on the planet will disappear within the next 50 years,[14] which has contributed to poverty, starvation, and will reset the course of evolution on this planet.[15][16]</w:t>
      </w:r>
    </w:p>
    <w:p w:rsidR="00DC172A" w:rsidRDefault="00DC172A" w:rsidP="00DC172A">
      <w:pPr>
        <w:rPr>
          <w:noProof/>
          <w:lang w:val="en-US"/>
        </w:rPr>
      </w:pPr>
      <w:r w:rsidRPr="00DC172A">
        <w:rPr>
          <w:lang w:val="en-US"/>
        </w:rPr>
        <w:t xml:space="preserve">Conservation biologists research and educate on the trends and process of biodiversity loss, species extinctions, and the negative effect these are having on our capabilities to sustain the well-being of human society. Conservation biologists work in the field and office, in government, universities, non-profit organizations and industry. The topics of their research are diverse, because this is an interdisciplinary network with professional alliances in the biological as well as social sciences. Those dedicated to the cause and profession advocate for a global response to the current biodiversity crisis based on morals, ethics, and scientific reason. Organizations and citizens are responding to the biodiversity crisis through conservation action plans that direct research, monitoring, and education programs that engage concerns at local through global </w:t>
      </w:r>
      <w:proofErr w:type="gramStart"/>
      <w:r w:rsidRPr="00DC172A">
        <w:rPr>
          <w:lang w:val="en-US"/>
        </w:rPr>
        <w:t>scales.[</w:t>
      </w:r>
      <w:proofErr w:type="gramEnd"/>
      <w:r w:rsidRPr="00DC172A">
        <w:rPr>
          <w:lang w:val="en-US"/>
        </w:rPr>
        <w:t>4][5][6][7]</w:t>
      </w:r>
      <w:r w:rsidRPr="00DC172A">
        <w:rPr>
          <w:noProof/>
          <w:lang w:val="en-US"/>
        </w:rPr>
        <w:t xml:space="preserve"> </w:t>
      </w:r>
    </w:p>
    <w:p w:rsidR="00DC172A" w:rsidRDefault="00DC172A" w:rsidP="00DC172A">
      <w:pPr>
        <w:rPr>
          <w:lang w:val="en-US"/>
        </w:rPr>
      </w:pPr>
      <w:r>
        <w:rPr>
          <w:noProof/>
          <w:lang w:val="en-US"/>
        </w:rPr>
        <w:lastRenderedPageBreak/>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110490</wp:posOffset>
                </wp:positionV>
                <wp:extent cx="5143500" cy="4686300"/>
                <wp:effectExtent l="0" t="0" r="0" b="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4686300"/>
                        </a:xfrm>
                        <a:prstGeom prst="rect">
                          <a:avLst/>
                        </a:prstGeom>
                        <a:noFill/>
                        <a:ln w="12700">
                          <a:noFill/>
                          <a:prstDash val="dash"/>
                          <a:miter lim="800000"/>
                          <a:headEnd/>
                          <a:tailEnd/>
                        </a:ln>
                        <a:effectLst/>
                      </wps:spPr>
                      <wps:txbx>
                        <w:txbxContent>
                          <w:p w:rsidR="00DC172A" w:rsidRPr="000A5001" w:rsidRDefault="00DC172A" w:rsidP="00DC172A">
                            <w:pPr>
                              <w:rPr>
                                <w:sz w:val="24"/>
                                <w:szCs w:val="24"/>
                                <w:lang w:val="en-US"/>
                              </w:rPr>
                            </w:pPr>
                            <w:r w:rsidRPr="000A5001">
                              <w:rPr>
                                <w:sz w:val="24"/>
                                <w:szCs w:val="24"/>
                                <w:lang w:val="en-US"/>
                              </w:rPr>
                              <w:t>Complex Table (less accessible)</w:t>
                            </w:r>
                          </w:p>
                          <w:p w:rsidR="00DC172A" w:rsidRPr="000A5001" w:rsidRDefault="00DC172A" w:rsidP="00DC172A">
                            <w:pPr>
                              <w:jc w:val="center"/>
                              <w:rPr>
                                <w:b/>
                                <w:sz w:val="24"/>
                                <w:szCs w:val="24"/>
                                <w:lang w:val="en-US"/>
                              </w:rPr>
                            </w:pPr>
                            <w:r w:rsidRPr="000A5001">
                              <w:rPr>
                                <w:b/>
                                <w:sz w:val="24"/>
                                <w:szCs w:val="24"/>
                                <w:lang w:val="en-US"/>
                              </w:rPr>
                              <w:t>Class Schedule</w:t>
                            </w:r>
                          </w:p>
                          <w:tbl>
                            <w:tblPr>
                              <w:tblStyle w:val="3-1"/>
                              <w:tblW w:w="0" w:type="auto"/>
                              <w:tblInd w:w="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423"/>
                              <w:gridCol w:w="1433"/>
                              <w:gridCol w:w="1760"/>
                              <w:gridCol w:w="1263"/>
                              <w:gridCol w:w="1257"/>
                            </w:tblGrid>
                            <w:tr w:rsidR="00DC172A" w:rsidTr="00DC172A">
                              <w:trPr>
                                <w:cnfStyle w:val="100000000000" w:firstRow="1" w:lastRow="0" w:firstColumn="0" w:lastColumn="0" w:oddVBand="0" w:evenVBand="0" w:oddHBand="0"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rPr>
                                      <w:color w:val="000000" w:themeColor="text1"/>
                                      <w:lang w:val="en-US"/>
                                    </w:rPr>
                                  </w:pPr>
                                  <w:r w:rsidRPr="00DC172A">
                                    <w:rPr>
                                      <w:color w:val="000000" w:themeColor="text1"/>
                                      <w:lang w:val="en-US"/>
                                    </w:rPr>
                                    <w:t>LESSON</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TOPIC</w:t>
                                  </w:r>
                                </w:p>
                              </w:tc>
                              <w:tc>
                                <w:tcPr>
                                  <w:tcW w:w="1760"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ASSIGNMENT</w:t>
                                  </w:r>
                                </w:p>
                              </w:tc>
                              <w:tc>
                                <w:tcPr>
                                  <w:tcW w:w="126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Points</w:t>
                                  </w:r>
                                </w:p>
                              </w:tc>
                              <w:tc>
                                <w:tcPr>
                                  <w:tcW w:w="1257"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DUE</w:t>
                                  </w:r>
                                </w:p>
                              </w:tc>
                            </w:tr>
                            <w:tr w:rsidR="00DC172A" w:rsidTr="00DC172A">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vMerge w:val="restart"/>
                                  <w:tcBorders>
                                    <w:top w:val="single" w:sz="12" w:space="0" w:color="auto"/>
                                    <w:left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1</w:t>
                                  </w:r>
                                </w:p>
                              </w:tc>
                              <w:tc>
                                <w:tcPr>
                                  <w:tcW w:w="1433" w:type="dxa"/>
                                  <w:vMerge w:val="restart"/>
                                  <w:tcBorders>
                                    <w:top w:val="single" w:sz="12" w:space="0" w:color="auto"/>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What is Distance Learning?</w:t>
                                  </w:r>
                                </w:p>
                              </w:tc>
                              <w:tc>
                                <w:tcPr>
                                  <w:tcW w:w="1760" w:type="dxa"/>
                                  <w:tcBorders>
                                    <w:top w:val="single" w:sz="12" w:space="0" w:color="auto"/>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Wiki #1</w:t>
                                  </w:r>
                                </w:p>
                              </w:tc>
                              <w:tc>
                                <w:tcPr>
                                  <w:tcW w:w="1263" w:type="dxa"/>
                                  <w:tcBorders>
                                    <w:top w:val="single" w:sz="12" w:space="0" w:color="auto"/>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top w:val="single" w:sz="12" w:space="0" w:color="auto"/>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March 10</w:t>
                                  </w:r>
                                </w:p>
                              </w:tc>
                            </w:tr>
                            <w:tr w:rsidR="00DC172A" w:rsidTr="00DC172A">
                              <w:trPr>
                                <w:trHeight w:val="659"/>
                              </w:trPr>
                              <w:tc>
                                <w:tcPr>
                                  <w:cnfStyle w:val="001000000000" w:firstRow="0" w:lastRow="0" w:firstColumn="1" w:lastColumn="0" w:oddVBand="0" w:evenVBand="0" w:oddHBand="0" w:evenHBand="0" w:firstRowFirstColumn="0" w:firstRowLastColumn="0" w:lastRowFirstColumn="0" w:lastRowLastColumn="0"/>
                                  <w:tcW w:w="1423" w:type="dxa"/>
                                  <w:vMerge/>
                                  <w:tcBorders>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p>
                              </w:tc>
                              <w:tc>
                                <w:tcPr>
                                  <w:tcW w:w="1433" w:type="dxa"/>
                                  <w:vMerge/>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c>
                                <w:tcPr>
                                  <w:tcW w:w="1760" w:type="dxa"/>
                                  <w:tcBorders>
                                    <w:left w:val="single" w:sz="12" w:space="0" w:color="auto"/>
                                    <w:bottom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Presentation</w:t>
                                  </w:r>
                                </w:p>
                              </w:tc>
                              <w:tc>
                                <w:tcPr>
                                  <w:tcW w:w="1263" w:type="dxa"/>
                                  <w:tcBorders>
                                    <w:left w:val="single" w:sz="12" w:space="0" w:color="auto"/>
                                    <w:bottom w:val="single" w:sz="12" w:space="0" w:color="auto"/>
                                    <w:right w:val="single" w:sz="12" w:space="0" w:color="auto"/>
                                  </w:tcBorders>
                                  <w:shd w:val="clear" w:color="auto" w:fill="FFFFFF" w:themeFill="background1"/>
                                </w:tcPr>
                                <w:p w:rsidR="00DC172A" w:rsidRDefault="00DC172A" w:rsidP="005A6D49">
                                  <w:pPr>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20</w:t>
                                  </w:r>
                                </w:p>
                              </w:tc>
                              <w:tc>
                                <w:tcPr>
                                  <w:tcW w:w="1257" w:type="dxa"/>
                                  <w:tcBorders>
                                    <w:left w:val="single" w:sz="12" w:space="0" w:color="auto"/>
                                    <w:bottom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r>
                            <w:tr w:rsidR="00DC172A" w:rsidTr="00DC172A">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2</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History &amp; Theories</w:t>
                                  </w:r>
                                </w:p>
                              </w:tc>
                              <w:tc>
                                <w:tcPr>
                                  <w:tcW w:w="1760"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Brief Paper</w:t>
                                  </w:r>
                                </w:p>
                              </w:tc>
                              <w:tc>
                                <w:tcPr>
                                  <w:tcW w:w="126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20</w:t>
                                  </w:r>
                                </w:p>
                              </w:tc>
                              <w:tc>
                                <w:tcPr>
                                  <w:tcW w:w="1257"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March 24</w:t>
                                  </w:r>
                                </w:p>
                              </w:tc>
                            </w:tr>
                            <w:tr w:rsidR="00DC172A" w:rsidTr="00F06469">
                              <w:trPr>
                                <w:trHeight w:val="319"/>
                              </w:trPr>
                              <w:tc>
                                <w:tcPr>
                                  <w:cnfStyle w:val="001000000000" w:firstRow="0" w:lastRow="0" w:firstColumn="1" w:lastColumn="0" w:oddVBand="0" w:evenVBand="0" w:oddHBand="0" w:evenHBand="0" w:firstRowFirstColumn="0" w:firstRowLastColumn="0" w:lastRowFirstColumn="0" w:lastRowLastColumn="0"/>
                                  <w:tcW w:w="1423" w:type="dxa"/>
                                  <w:tcBorders>
                                    <w:left w:val="single" w:sz="12" w:space="0" w:color="auto"/>
                                    <w:bottom w:val="single" w:sz="12" w:space="0" w:color="auto"/>
                                    <w:right w:val="single" w:sz="12" w:space="0" w:color="auto"/>
                                  </w:tcBorders>
                                  <w:shd w:val="clear" w:color="auto" w:fill="FFFFFF" w:themeFill="background1"/>
                                </w:tcPr>
                                <w:p w:rsidR="00DC172A" w:rsidRPr="000A5001" w:rsidRDefault="00DC172A" w:rsidP="00DC172A">
                                  <w:pPr>
                                    <w:ind w:firstLine="0"/>
                                    <w:jc w:val="center"/>
                                    <w:rPr>
                                      <w:color w:val="auto"/>
                                      <w:lang w:val="en-US"/>
                                    </w:rPr>
                                  </w:pPr>
                                </w:p>
                              </w:tc>
                              <w:tc>
                                <w:tcPr>
                                  <w:tcW w:w="5713" w:type="dxa"/>
                                  <w:gridSpan w:val="4"/>
                                  <w:tcBorders>
                                    <w:left w:val="single" w:sz="12" w:space="0" w:color="auto"/>
                                    <w:bottom w:val="single" w:sz="12" w:space="0" w:color="auto"/>
                                    <w:right w:val="single" w:sz="12" w:space="0" w:color="auto"/>
                                  </w:tcBorders>
                                  <w:shd w:val="clear" w:color="auto" w:fill="FFFFFF" w:themeFill="background1"/>
                                </w:tcPr>
                                <w:p w:rsidR="00DC172A" w:rsidRPr="00F06469" w:rsidRDefault="00F06469" w:rsidP="00F06469">
                                  <w:pPr>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r w:rsidR="00DC172A" w:rsidRPr="000A5001">
                                    <w:rPr>
                                      <w:lang w:val="en-US"/>
                                    </w:rPr>
                                    <w:t>Spring Break</w:t>
                                  </w:r>
                                </w:p>
                              </w:tc>
                            </w:tr>
                            <w:tr w:rsidR="00DC172A" w:rsidTr="00DC172A">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vMerge w:val="restart"/>
                                  <w:tcBorders>
                                    <w:left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3</w:t>
                                  </w:r>
                                </w:p>
                              </w:tc>
                              <w:tc>
                                <w:tcPr>
                                  <w:tcW w:w="1433" w:type="dxa"/>
                                  <w:vMerge w:val="restart"/>
                                  <w:tcBorders>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Distance</w:t>
                                  </w:r>
                                </w:p>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 Learners</w:t>
                                  </w:r>
                                </w:p>
                              </w:tc>
                              <w:tc>
                                <w:tcPr>
                                  <w:tcW w:w="1760" w:type="dxa"/>
                                  <w:tcBorders>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Discussion #1</w:t>
                                  </w:r>
                                </w:p>
                              </w:tc>
                              <w:tc>
                                <w:tcPr>
                                  <w:tcW w:w="1263" w:type="dxa"/>
                                  <w:tcBorders>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April 7</w:t>
                                  </w:r>
                                </w:p>
                              </w:tc>
                            </w:tr>
                            <w:tr w:rsidR="00DC172A" w:rsidTr="00DC172A">
                              <w:trPr>
                                <w:trHeight w:val="659"/>
                              </w:trPr>
                              <w:tc>
                                <w:tcPr>
                                  <w:cnfStyle w:val="001000000000" w:firstRow="0" w:lastRow="0" w:firstColumn="1" w:lastColumn="0" w:oddVBand="0" w:evenVBand="0" w:oddHBand="0" w:evenHBand="0" w:firstRowFirstColumn="0" w:firstRowLastColumn="0" w:lastRowFirstColumn="0" w:lastRowLastColumn="0"/>
                                  <w:tcW w:w="1423" w:type="dxa"/>
                                  <w:vMerge/>
                                  <w:tcBorders>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p>
                              </w:tc>
                              <w:tc>
                                <w:tcPr>
                                  <w:tcW w:w="1433" w:type="dxa"/>
                                  <w:vMerge/>
                                  <w:tcBorders>
                                    <w:left w:val="single" w:sz="12" w:space="0" w:color="auto"/>
                                    <w:right w:val="single" w:sz="12" w:space="0" w:color="auto"/>
                                  </w:tcBorders>
                                  <w:shd w:val="clear" w:color="auto" w:fill="D3DFEE"/>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c>
                                <w:tcPr>
                                  <w:tcW w:w="1760" w:type="dxa"/>
                                  <w:tcBorders>
                                    <w:left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Group Project</w:t>
                                  </w:r>
                                </w:p>
                              </w:tc>
                              <w:tc>
                                <w:tcPr>
                                  <w:tcW w:w="1263" w:type="dxa"/>
                                  <w:tcBorders>
                                    <w:left w:val="single" w:sz="12" w:space="0" w:color="auto"/>
                                    <w:right w:val="single" w:sz="12" w:space="0" w:color="auto"/>
                                  </w:tcBorders>
                                  <w:shd w:val="clear" w:color="auto" w:fill="FFFFFF" w:themeFill="background1"/>
                                </w:tcPr>
                                <w:p w:rsidR="00DC172A" w:rsidRDefault="00DC172A" w:rsidP="005A6D49">
                                  <w:pPr>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50</w:t>
                                  </w:r>
                                </w:p>
                              </w:tc>
                              <w:tc>
                                <w:tcPr>
                                  <w:tcW w:w="1257" w:type="dxa"/>
                                  <w:tcBorders>
                                    <w:left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April 14</w:t>
                                  </w:r>
                                </w:p>
                              </w:tc>
                            </w:tr>
                            <w:tr w:rsidR="00DC172A" w:rsidTr="00DC172A">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4</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Media Selection</w:t>
                                  </w:r>
                                </w:p>
                              </w:tc>
                              <w:tc>
                                <w:tcPr>
                                  <w:tcW w:w="1760" w:type="dxa"/>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Blog #1</w:t>
                                  </w:r>
                                </w:p>
                              </w:tc>
                              <w:tc>
                                <w:tcPr>
                                  <w:tcW w:w="1263" w:type="dxa"/>
                                  <w:tcBorders>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April 21</w:t>
                                  </w:r>
                                </w:p>
                              </w:tc>
                            </w:tr>
                          </w:tbl>
                          <w:p w:rsidR="00DC172A" w:rsidRPr="004A552D" w:rsidRDefault="00DC172A" w:rsidP="00DC172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9" o:spid="_x0000_s1030" style="position:absolute;left:0;text-align:left;margin-left:353.8pt;margin-top:8.7pt;width:405pt;height:369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" filled="f" stroked="f" strokeweight="1pt">
                <v:stroke dashstyle="dash"/>
                <v:textbox>
                  <w:txbxContent>
                    <w:p w:rsidR="00DC172A" w:rsidRPr="000A5001" w:rsidRDefault="00DC172A" w:rsidP="00DC172A">
                      <w:pPr>
                        <w:rPr>
                          <w:sz w:val="24"/>
                          <w:szCs w:val="24"/>
                          <w:lang w:val="en-US"/>
                        </w:rPr>
                      </w:pPr>
                      <w:r w:rsidRPr="000A5001">
                        <w:rPr>
                          <w:sz w:val="24"/>
                          <w:szCs w:val="24"/>
                          <w:lang w:val="en-US"/>
                        </w:rPr>
                        <w:t>Complex Table (less accessible)</w:t>
                      </w:r>
                    </w:p>
                    <w:p w:rsidR="00DC172A" w:rsidRPr="000A5001" w:rsidRDefault="00DC172A" w:rsidP="00DC172A">
                      <w:pPr>
                        <w:jc w:val="center"/>
                        <w:rPr>
                          <w:b/>
                          <w:sz w:val="24"/>
                          <w:szCs w:val="24"/>
                          <w:lang w:val="en-US"/>
                        </w:rPr>
                      </w:pPr>
                      <w:r w:rsidRPr="000A5001">
                        <w:rPr>
                          <w:b/>
                          <w:sz w:val="24"/>
                          <w:szCs w:val="24"/>
                          <w:lang w:val="en-US"/>
                        </w:rPr>
                        <w:t>Class Schedule</w:t>
                      </w:r>
                    </w:p>
                    <w:tbl>
                      <w:tblPr>
                        <w:tblStyle w:val="3-1"/>
                        <w:tblW w:w="0" w:type="auto"/>
                        <w:tblInd w:w="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423"/>
                        <w:gridCol w:w="1433"/>
                        <w:gridCol w:w="1760"/>
                        <w:gridCol w:w="1263"/>
                        <w:gridCol w:w="1257"/>
                      </w:tblGrid>
                      <w:tr w:rsidR="00DC172A" w:rsidTr="00DC172A">
                        <w:trPr>
                          <w:cnfStyle w:val="100000000000" w:firstRow="1" w:lastRow="0" w:firstColumn="0" w:lastColumn="0" w:oddVBand="0" w:evenVBand="0" w:oddHBand="0"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rPr>
                                <w:color w:val="000000" w:themeColor="text1"/>
                                <w:lang w:val="en-US"/>
                              </w:rPr>
                            </w:pPr>
                            <w:r w:rsidRPr="00DC172A">
                              <w:rPr>
                                <w:color w:val="000000" w:themeColor="text1"/>
                                <w:lang w:val="en-US"/>
                              </w:rPr>
                              <w:t>LESSON</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TOPIC</w:t>
                            </w:r>
                          </w:p>
                        </w:tc>
                        <w:tc>
                          <w:tcPr>
                            <w:tcW w:w="1760"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ASSIGNMENT</w:t>
                            </w:r>
                          </w:p>
                        </w:tc>
                        <w:tc>
                          <w:tcPr>
                            <w:tcW w:w="1263"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Points</w:t>
                            </w:r>
                          </w:p>
                        </w:tc>
                        <w:tc>
                          <w:tcPr>
                            <w:tcW w:w="1257" w:type="dxa"/>
                            <w:tcBorders>
                              <w:top w:val="single" w:sz="12" w:space="0" w:color="auto"/>
                              <w:left w:val="single" w:sz="12" w:space="0" w:color="auto"/>
                              <w:bottom w:val="single" w:sz="12" w:space="0" w:color="auto"/>
                              <w:right w:val="single" w:sz="12" w:space="0" w:color="auto"/>
                            </w:tcBorders>
                            <w:shd w:val="clear" w:color="auto" w:fill="D3DFEE"/>
                          </w:tcPr>
                          <w:p w:rsidR="00DC172A" w:rsidRPr="00DC172A" w:rsidRDefault="00DC172A" w:rsidP="004A552D">
                            <w:pPr>
                              <w:ind w:firstLine="0"/>
                              <w:jc w:val="center"/>
                              <w:cnfStyle w:val="100000000000" w:firstRow="1" w:lastRow="0" w:firstColumn="0" w:lastColumn="0" w:oddVBand="0" w:evenVBand="0" w:oddHBand="0" w:evenHBand="0" w:firstRowFirstColumn="0" w:firstRowLastColumn="0" w:lastRowFirstColumn="0" w:lastRowLastColumn="0"/>
                              <w:rPr>
                                <w:color w:val="000000" w:themeColor="text1"/>
                                <w:lang w:val="en-US"/>
                              </w:rPr>
                            </w:pPr>
                            <w:r w:rsidRPr="00DC172A">
                              <w:rPr>
                                <w:color w:val="000000" w:themeColor="text1"/>
                                <w:lang w:val="en-US"/>
                              </w:rPr>
                              <w:t>DUE</w:t>
                            </w:r>
                          </w:p>
                        </w:tc>
                      </w:tr>
                      <w:tr w:rsidR="00DC172A" w:rsidTr="00DC172A">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vMerge w:val="restart"/>
                            <w:tcBorders>
                              <w:top w:val="single" w:sz="12" w:space="0" w:color="auto"/>
                              <w:left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1</w:t>
                            </w:r>
                          </w:p>
                        </w:tc>
                        <w:tc>
                          <w:tcPr>
                            <w:tcW w:w="1433" w:type="dxa"/>
                            <w:vMerge w:val="restart"/>
                            <w:tcBorders>
                              <w:top w:val="single" w:sz="12" w:space="0" w:color="auto"/>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What is Distance Learning?</w:t>
                            </w:r>
                          </w:p>
                        </w:tc>
                        <w:tc>
                          <w:tcPr>
                            <w:tcW w:w="1760" w:type="dxa"/>
                            <w:tcBorders>
                              <w:top w:val="single" w:sz="12" w:space="0" w:color="auto"/>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Wiki #1</w:t>
                            </w:r>
                          </w:p>
                        </w:tc>
                        <w:tc>
                          <w:tcPr>
                            <w:tcW w:w="1263" w:type="dxa"/>
                            <w:tcBorders>
                              <w:top w:val="single" w:sz="12" w:space="0" w:color="auto"/>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top w:val="single" w:sz="12" w:space="0" w:color="auto"/>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March 10</w:t>
                            </w:r>
                          </w:p>
                        </w:tc>
                      </w:tr>
                      <w:tr w:rsidR="00DC172A" w:rsidTr="00DC172A">
                        <w:trPr>
                          <w:trHeight w:val="659"/>
                        </w:trPr>
                        <w:tc>
                          <w:tcPr>
                            <w:cnfStyle w:val="001000000000" w:firstRow="0" w:lastRow="0" w:firstColumn="1" w:lastColumn="0" w:oddVBand="0" w:evenVBand="0" w:oddHBand="0" w:evenHBand="0" w:firstRowFirstColumn="0" w:firstRowLastColumn="0" w:lastRowFirstColumn="0" w:lastRowLastColumn="0"/>
                            <w:tcW w:w="1423" w:type="dxa"/>
                            <w:vMerge/>
                            <w:tcBorders>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p>
                        </w:tc>
                        <w:tc>
                          <w:tcPr>
                            <w:tcW w:w="1433" w:type="dxa"/>
                            <w:vMerge/>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c>
                          <w:tcPr>
                            <w:tcW w:w="1760" w:type="dxa"/>
                            <w:tcBorders>
                              <w:left w:val="single" w:sz="12" w:space="0" w:color="auto"/>
                              <w:bottom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Presentation</w:t>
                            </w:r>
                          </w:p>
                        </w:tc>
                        <w:tc>
                          <w:tcPr>
                            <w:tcW w:w="1263" w:type="dxa"/>
                            <w:tcBorders>
                              <w:left w:val="single" w:sz="12" w:space="0" w:color="auto"/>
                              <w:bottom w:val="single" w:sz="12" w:space="0" w:color="auto"/>
                              <w:right w:val="single" w:sz="12" w:space="0" w:color="auto"/>
                            </w:tcBorders>
                            <w:shd w:val="clear" w:color="auto" w:fill="FFFFFF" w:themeFill="background1"/>
                          </w:tcPr>
                          <w:p w:rsidR="00DC172A" w:rsidRDefault="00DC172A" w:rsidP="005A6D49">
                            <w:pPr>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20</w:t>
                            </w:r>
                          </w:p>
                        </w:tc>
                        <w:tc>
                          <w:tcPr>
                            <w:tcW w:w="1257" w:type="dxa"/>
                            <w:tcBorders>
                              <w:left w:val="single" w:sz="12" w:space="0" w:color="auto"/>
                              <w:bottom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r>
                      <w:tr w:rsidR="00DC172A" w:rsidTr="00DC172A">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2</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History &amp; Theories</w:t>
                            </w:r>
                          </w:p>
                        </w:tc>
                        <w:tc>
                          <w:tcPr>
                            <w:tcW w:w="1760"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Brief Paper</w:t>
                            </w:r>
                          </w:p>
                        </w:tc>
                        <w:tc>
                          <w:tcPr>
                            <w:tcW w:w="126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20</w:t>
                            </w:r>
                          </w:p>
                        </w:tc>
                        <w:tc>
                          <w:tcPr>
                            <w:tcW w:w="1257"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March 24</w:t>
                            </w:r>
                          </w:p>
                        </w:tc>
                      </w:tr>
                      <w:tr w:rsidR="00DC172A" w:rsidTr="00F06469">
                        <w:trPr>
                          <w:trHeight w:val="319"/>
                        </w:trPr>
                        <w:tc>
                          <w:tcPr>
                            <w:cnfStyle w:val="001000000000" w:firstRow="0" w:lastRow="0" w:firstColumn="1" w:lastColumn="0" w:oddVBand="0" w:evenVBand="0" w:oddHBand="0" w:evenHBand="0" w:firstRowFirstColumn="0" w:firstRowLastColumn="0" w:lastRowFirstColumn="0" w:lastRowLastColumn="0"/>
                            <w:tcW w:w="1423" w:type="dxa"/>
                            <w:tcBorders>
                              <w:left w:val="single" w:sz="12" w:space="0" w:color="auto"/>
                              <w:bottom w:val="single" w:sz="12" w:space="0" w:color="auto"/>
                              <w:right w:val="single" w:sz="12" w:space="0" w:color="auto"/>
                            </w:tcBorders>
                            <w:shd w:val="clear" w:color="auto" w:fill="FFFFFF" w:themeFill="background1"/>
                          </w:tcPr>
                          <w:p w:rsidR="00DC172A" w:rsidRPr="000A5001" w:rsidRDefault="00DC172A" w:rsidP="00DC172A">
                            <w:pPr>
                              <w:ind w:firstLine="0"/>
                              <w:jc w:val="center"/>
                              <w:rPr>
                                <w:color w:val="auto"/>
                                <w:lang w:val="en-US"/>
                              </w:rPr>
                            </w:pPr>
                          </w:p>
                        </w:tc>
                        <w:tc>
                          <w:tcPr>
                            <w:tcW w:w="5713" w:type="dxa"/>
                            <w:gridSpan w:val="4"/>
                            <w:tcBorders>
                              <w:left w:val="single" w:sz="12" w:space="0" w:color="auto"/>
                              <w:bottom w:val="single" w:sz="12" w:space="0" w:color="auto"/>
                              <w:right w:val="single" w:sz="12" w:space="0" w:color="auto"/>
                            </w:tcBorders>
                            <w:shd w:val="clear" w:color="auto" w:fill="FFFFFF" w:themeFill="background1"/>
                          </w:tcPr>
                          <w:p w:rsidR="00DC172A" w:rsidRPr="00F06469" w:rsidRDefault="00F06469" w:rsidP="00F06469">
                            <w:pPr>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r w:rsidR="00DC172A" w:rsidRPr="000A5001">
                              <w:rPr>
                                <w:lang w:val="en-US"/>
                              </w:rPr>
                              <w:t>Spring Break</w:t>
                            </w:r>
                          </w:p>
                        </w:tc>
                      </w:tr>
                      <w:tr w:rsidR="00DC172A" w:rsidTr="00DC172A">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423" w:type="dxa"/>
                            <w:vMerge w:val="restart"/>
                            <w:tcBorders>
                              <w:left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3</w:t>
                            </w:r>
                          </w:p>
                        </w:tc>
                        <w:tc>
                          <w:tcPr>
                            <w:tcW w:w="1433" w:type="dxa"/>
                            <w:vMerge w:val="restart"/>
                            <w:tcBorders>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Distance</w:t>
                            </w:r>
                          </w:p>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 Learners</w:t>
                            </w:r>
                          </w:p>
                        </w:tc>
                        <w:tc>
                          <w:tcPr>
                            <w:tcW w:w="1760" w:type="dxa"/>
                            <w:tcBorders>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Discussion #1</w:t>
                            </w:r>
                          </w:p>
                        </w:tc>
                        <w:tc>
                          <w:tcPr>
                            <w:tcW w:w="1263" w:type="dxa"/>
                            <w:tcBorders>
                              <w:left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left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April 7</w:t>
                            </w:r>
                          </w:p>
                        </w:tc>
                      </w:tr>
                      <w:tr w:rsidR="00DC172A" w:rsidTr="00DC172A">
                        <w:trPr>
                          <w:trHeight w:val="659"/>
                        </w:trPr>
                        <w:tc>
                          <w:tcPr>
                            <w:cnfStyle w:val="001000000000" w:firstRow="0" w:lastRow="0" w:firstColumn="1" w:lastColumn="0" w:oddVBand="0" w:evenVBand="0" w:oddHBand="0" w:evenHBand="0" w:firstRowFirstColumn="0" w:firstRowLastColumn="0" w:lastRowFirstColumn="0" w:lastRowLastColumn="0"/>
                            <w:tcW w:w="1423" w:type="dxa"/>
                            <w:vMerge/>
                            <w:tcBorders>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p>
                        </w:tc>
                        <w:tc>
                          <w:tcPr>
                            <w:tcW w:w="1433" w:type="dxa"/>
                            <w:vMerge/>
                            <w:tcBorders>
                              <w:left w:val="single" w:sz="12" w:space="0" w:color="auto"/>
                              <w:right w:val="single" w:sz="12" w:space="0" w:color="auto"/>
                            </w:tcBorders>
                            <w:shd w:val="clear" w:color="auto" w:fill="D3DFEE"/>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p>
                        </w:tc>
                        <w:tc>
                          <w:tcPr>
                            <w:tcW w:w="1760" w:type="dxa"/>
                            <w:tcBorders>
                              <w:left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Group Project</w:t>
                            </w:r>
                          </w:p>
                        </w:tc>
                        <w:tc>
                          <w:tcPr>
                            <w:tcW w:w="1263" w:type="dxa"/>
                            <w:tcBorders>
                              <w:left w:val="single" w:sz="12" w:space="0" w:color="auto"/>
                              <w:right w:val="single" w:sz="12" w:space="0" w:color="auto"/>
                            </w:tcBorders>
                            <w:shd w:val="clear" w:color="auto" w:fill="FFFFFF" w:themeFill="background1"/>
                          </w:tcPr>
                          <w:p w:rsidR="00DC172A" w:rsidRDefault="00DC172A" w:rsidP="005A6D49">
                            <w:pPr>
                              <w:ind w:firstLine="0"/>
                              <w:cnfStyle w:val="000000000000" w:firstRow="0" w:lastRow="0" w:firstColumn="0" w:lastColumn="0" w:oddVBand="0" w:evenVBand="0" w:oddHBand="0" w:evenHBand="0" w:firstRowFirstColumn="0" w:firstRowLastColumn="0" w:lastRowFirstColumn="0" w:lastRowLastColumn="0"/>
                              <w:rPr>
                                <w:lang w:val="en-US"/>
                              </w:rPr>
                            </w:pPr>
                            <w:r>
                              <w:rPr>
                                <w:lang w:val="en-US"/>
                              </w:rPr>
                              <w:t>50</w:t>
                            </w:r>
                          </w:p>
                        </w:tc>
                        <w:tc>
                          <w:tcPr>
                            <w:tcW w:w="1257" w:type="dxa"/>
                            <w:tcBorders>
                              <w:left w:val="single" w:sz="12" w:space="0" w:color="auto"/>
                              <w:right w:val="single" w:sz="12" w:space="0" w:color="auto"/>
                            </w:tcBorders>
                            <w:shd w:val="clear" w:color="auto" w:fill="FFFFFF" w:themeFill="background1"/>
                          </w:tcPr>
                          <w:p w:rsidR="00DC172A" w:rsidRDefault="00DC172A" w:rsidP="004A552D">
                            <w:pPr>
                              <w:ind w:firstLine="0"/>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April 14</w:t>
                            </w:r>
                          </w:p>
                        </w:tc>
                      </w:tr>
                      <w:tr w:rsidR="00DC172A" w:rsidTr="00DC172A">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423" w:type="dxa"/>
                            <w:tcBorders>
                              <w:top w:val="single" w:sz="12" w:space="0" w:color="auto"/>
                              <w:left w:val="single" w:sz="12" w:space="0" w:color="auto"/>
                              <w:bottom w:val="single" w:sz="12" w:space="0" w:color="auto"/>
                              <w:right w:val="single" w:sz="12" w:space="0" w:color="auto"/>
                            </w:tcBorders>
                            <w:shd w:val="clear" w:color="auto" w:fill="95B3D7"/>
                          </w:tcPr>
                          <w:p w:rsidR="00DC172A" w:rsidRDefault="00DC172A" w:rsidP="004A552D">
                            <w:pPr>
                              <w:ind w:firstLine="0"/>
                              <w:jc w:val="center"/>
                              <w:rPr>
                                <w:lang w:val="en-US"/>
                              </w:rPr>
                            </w:pPr>
                            <w:r>
                              <w:rPr>
                                <w:lang w:val="en-US"/>
                              </w:rPr>
                              <w:t>4</w:t>
                            </w:r>
                          </w:p>
                        </w:tc>
                        <w:tc>
                          <w:tcPr>
                            <w:tcW w:w="1433" w:type="dxa"/>
                            <w:tcBorders>
                              <w:top w:val="single" w:sz="12" w:space="0" w:color="auto"/>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Media Selection</w:t>
                            </w:r>
                          </w:p>
                        </w:tc>
                        <w:tc>
                          <w:tcPr>
                            <w:tcW w:w="1760" w:type="dxa"/>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Blog #1</w:t>
                            </w:r>
                          </w:p>
                        </w:tc>
                        <w:tc>
                          <w:tcPr>
                            <w:tcW w:w="1263" w:type="dxa"/>
                            <w:tcBorders>
                              <w:left w:val="single" w:sz="12" w:space="0" w:color="auto"/>
                              <w:bottom w:val="single" w:sz="12" w:space="0" w:color="auto"/>
                              <w:right w:val="single" w:sz="12" w:space="0" w:color="auto"/>
                            </w:tcBorders>
                            <w:shd w:val="clear" w:color="auto" w:fill="D3DFEE"/>
                          </w:tcPr>
                          <w:p w:rsidR="00DC172A" w:rsidRDefault="00DC172A" w:rsidP="005A6D49">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257" w:type="dxa"/>
                            <w:tcBorders>
                              <w:left w:val="single" w:sz="12" w:space="0" w:color="auto"/>
                              <w:bottom w:val="single" w:sz="12" w:space="0" w:color="auto"/>
                              <w:right w:val="single" w:sz="12" w:space="0" w:color="auto"/>
                            </w:tcBorders>
                            <w:shd w:val="clear" w:color="auto" w:fill="D3DFEE"/>
                          </w:tcPr>
                          <w:p w:rsidR="00DC172A" w:rsidRDefault="00DC172A" w:rsidP="004A552D">
                            <w:pPr>
                              <w:ind w:firstLine="0"/>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April 21</w:t>
                            </w:r>
                          </w:p>
                        </w:tc>
                      </w:tr>
                    </w:tbl>
                    <w:p w:rsidR="00DC172A" w:rsidRPr="004A552D" w:rsidRDefault="00DC172A" w:rsidP="00DC172A">
                      <w:pPr>
                        <w:rPr>
                          <w:lang w:val="en-US"/>
                        </w:rPr>
                      </w:pPr>
                    </w:p>
                  </w:txbxContent>
                </v:textbox>
                <w10:wrap anchorx="margin"/>
              </v:rect>
            </w:pict>
          </mc:Fallback>
        </mc:AlternateContent>
      </w:r>
    </w:p>
    <w:p w:rsidR="00CC0704" w:rsidRDefault="00CC0704" w:rsidP="00DC172A">
      <w:pPr>
        <w:rPr>
          <w:lang w:val="en-US"/>
        </w:rPr>
      </w:pPr>
    </w:p>
    <w:p w:rsidR="00CC0704" w:rsidRDefault="00CC0704" w:rsidP="00CC0704">
      <w:pPr>
        <w:rPr>
          <w:lang w:val="en-US"/>
        </w:rPr>
      </w:pPr>
      <w:r>
        <w:rPr>
          <w:lang w:val="en-US"/>
        </w:rPr>
        <w:br w:type="page"/>
      </w:r>
    </w:p>
    <w:p w:rsidR="00CC0704" w:rsidRDefault="00CC0704" w:rsidP="00DC172A">
      <w:pPr>
        <w:rPr>
          <w:lang w:val="en-US"/>
        </w:rPr>
        <w:sectPr w:rsidR="00CC0704" w:rsidSect="002A3AB9">
          <w:headerReference w:type="default" r:id="rId14"/>
          <w:pgSz w:w="11906" w:h="16838"/>
          <w:pgMar w:top="1418" w:right="1797" w:bottom="1418" w:left="1797" w:header="708" w:footer="708" w:gutter="0"/>
          <w:pgNumType w:chapStyle="1"/>
          <w:cols w:space="708"/>
          <w:docGrid w:linePitch="360"/>
        </w:sectPr>
      </w:pPr>
    </w:p>
    <w:p w:rsidR="00DC172A" w:rsidRDefault="00F06469" w:rsidP="00F06469">
      <w:pPr>
        <w:pStyle w:val="1"/>
        <w:rPr>
          <w:lang w:val="en-US"/>
        </w:rPr>
      </w:pPr>
      <w:bookmarkStart w:id="26" w:name="_Toc509621894"/>
      <w:r w:rsidRPr="00F06469">
        <w:rPr>
          <w:lang w:val="en-US"/>
        </w:rPr>
        <w:lastRenderedPageBreak/>
        <w:t>Environmentalism</w:t>
      </w:r>
      <w:bookmarkEnd w:id="26"/>
    </w:p>
    <w:p w:rsidR="00F06469" w:rsidRDefault="00F06469" w:rsidP="00F06469">
      <w:pPr>
        <w:pStyle w:val="2"/>
        <w:rPr>
          <w:lang w:val="en-US"/>
        </w:rPr>
      </w:pPr>
      <w:bookmarkStart w:id="27" w:name="_Toc509621895"/>
      <w:r w:rsidRPr="00F06469">
        <w:rPr>
          <w:lang w:val="en-US"/>
        </w:rPr>
        <w:t>Definitions</w:t>
      </w:r>
      <w:bookmarkEnd w:id="27"/>
    </w:p>
    <w:p w:rsidR="00F06469" w:rsidRDefault="00D27A6D" w:rsidP="00F06469">
      <w:pPr>
        <w:rPr>
          <w:lang w:val="en-US"/>
        </w:rPr>
      </w:pPr>
      <w:r>
        <w:rPr>
          <w:noProof/>
          <w:lang w:val="en-US"/>
        </w:rPr>
        <w:drawing>
          <wp:anchor distT="0" distB="0" distL="114300" distR="114300" simplePos="0" relativeHeight="251659264" behindDoc="1" locked="0" layoutInCell="1" allowOverlap="1" wp14:anchorId="55A2320A">
            <wp:simplePos x="0" y="0"/>
            <wp:positionH relativeFrom="margin">
              <wp:align>left</wp:align>
            </wp:positionH>
            <wp:positionV relativeFrom="paragraph">
              <wp:posOffset>140335</wp:posOffset>
            </wp:positionV>
            <wp:extent cx="1911600" cy="1375200"/>
            <wp:effectExtent l="0" t="0" r="0" b="0"/>
            <wp:wrapTight wrapText="bothSides">
              <wp:wrapPolygon edited="0">
                <wp:start x="7320" y="0"/>
                <wp:lineTo x="0" y="2095"/>
                <wp:lineTo x="0" y="8680"/>
                <wp:lineTo x="431" y="18856"/>
                <wp:lineTo x="861" y="19156"/>
                <wp:lineTo x="5597" y="19156"/>
                <wp:lineTo x="8181" y="21251"/>
                <wp:lineTo x="8396" y="21251"/>
                <wp:lineTo x="13778" y="21251"/>
                <wp:lineTo x="14639" y="19156"/>
                <wp:lineTo x="15500" y="19156"/>
                <wp:lineTo x="18730" y="15265"/>
                <wp:lineTo x="18730" y="14367"/>
                <wp:lineTo x="21313" y="10176"/>
                <wp:lineTo x="21313" y="5388"/>
                <wp:lineTo x="18514" y="4789"/>
                <wp:lineTo x="18730" y="3592"/>
                <wp:lineTo x="14639" y="0"/>
                <wp:lineTo x="12917" y="0"/>
                <wp:lineTo x="7320"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15">
                      <a:extLst>
                        <a:ext uri="{28A0092B-C50C-407E-A947-70E740481C1C}">
                          <a14:useLocalDpi xmlns:a14="http://schemas.microsoft.com/office/drawing/2010/main" val="0"/>
                        </a:ext>
                      </a:extLst>
                    </a:blip>
                    <a:stretch>
                      <a:fillRect/>
                    </a:stretch>
                  </pic:blipFill>
                  <pic:spPr>
                    <a:xfrm>
                      <a:off x="0" y="0"/>
                      <a:ext cx="1911600" cy="1375200"/>
                    </a:xfrm>
                    <a:prstGeom prst="rect">
                      <a:avLst/>
                    </a:prstGeom>
                  </pic:spPr>
                </pic:pic>
              </a:graphicData>
            </a:graphic>
            <wp14:sizeRelH relativeFrom="page">
              <wp14:pctWidth>0</wp14:pctWidth>
            </wp14:sizeRelH>
            <wp14:sizeRelV relativeFrom="page">
              <wp14:pctHeight>0</wp14:pctHeight>
            </wp14:sizeRelV>
          </wp:anchor>
        </w:drawing>
      </w:r>
      <w:r w:rsidR="00F06469" w:rsidRPr="00F06469">
        <w:rPr>
          <w:lang w:val="en-US"/>
        </w:rPr>
        <w:t xml:space="preserve">Environmentalism denotes a social movement that seeks to influence the political process by lobbying, activism, and education </w:t>
      </w:r>
      <w:proofErr w:type="gramStart"/>
      <w:r w:rsidR="00F06469" w:rsidRPr="00F06469">
        <w:rPr>
          <w:lang w:val="en-US"/>
        </w:rPr>
        <w:t>in order to</w:t>
      </w:r>
      <w:proofErr w:type="gramEnd"/>
      <w:r w:rsidR="00F06469" w:rsidRPr="00F06469">
        <w:rPr>
          <w:lang w:val="en-US"/>
        </w:rPr>
        <w:t xml:space="preserve"> protect natural resources and ecosystems. The word was first c</w:t>
      </w:r>
      <w:r w:rsidR="00F06469">
        <w:rPr>
          <w:lang w:val="en-US"/>
        </w:rPr>
        <w:t xml:space="preserve">oined in </w:t>
      </w:r>
      <w:proofErr w:type="gramStart"/>
      <w:r w:rsidR="00F06469">
        <w:rPr>
          <w:lang w:val="en-US"/>
        </w:rPr>
        <w:t>1922.[</w:t>
      </w:r>
      <w:proofErr w:type="gramEnd"/>
      <w:r w:rsidR="00F06469">
        <w:rPr>
          <w:lang w:val="en-US"/>
        </w:rPr>
        <w:t xml:space="preserve">citation needed] </w:t>
      </w:r>
      <w:r w:rsidR="00F06469" w:rsidRPr="00F06469">
        <w:rPr>
          <w:lang w:val="en-US"/>
        </w:rPr>
        <w:t>An environmentalist is a person who may speak out about our natural environment and the sustainable management of its resources through changes in public policy or individual behavior. This may include supporting practices such as informed consumption, conservation initiatives, investment in renewable resources, improved efficiencies in the materials economy, transitioning to new accounting paradigms such as Ecological economics and renewing and revitalizing our c</w:t>
      </w:r>
      <w:r w:rsidR="00F06469">
        <w:rPr>
          <w:lang w:val="en-US"/>
        </w:rPr>
        <w:t xml:space="preserve">onnections with non-human </w:t>
      </w:r>
      <w:proofErr w:type="gramStart"/>
      <w:r w:rsidR="00F06469">
        <w:rPr>
          <w:lang w:val="en-US"/>
        </w:rPr>
        <w:t>life.</w:t>
      </w:r>
      <w:r w:rsidR="00F06469" w:rsidRPr="00F06469">
        <w:rPr>
          <w:lang w:val="en-US"/>
        </w:rPr>
        <w:t>In</w:t>
      </w:r>
      <w:proofErr w:type="gramEnd"/>
      <w:r w:rsidR="00F06469" w:rsidRPr="00F06469">
        <w:rPr>
          <w:lang w:val="en-US"/>
        </w:rPr>
        <w:t xml:space="preserve"> various ways (for example, grassroots activism and protests), environmentalists and environmental organizations seek to give the natural world a stro</w:t>
      </w:r>
      <w:r w:rsidR="00F06469">
        <w:rPr>
          <w:lang w:val="en-US"/>
        </w:rPr>
        <w:t xml:space="preserve">nger voice in human affairs. </w:t>
      </w:r>
      <w:r w:rsidR="00F06469" w:rsidRPr="00F06469">
        <w:rPr>
          <w:lang w:val="en-US"/>
        </w:rPr>
        <w:t>In general terms, environmentalists advocate the sustainable management of resources, and the protection (and restoration, when necessary) of the natural environment through changes in public policy and individual behavior. In its recognition of humanity as a participant in ecosystems, the movement is centered around ecology, health, and human rights.</w:t>
      </w:r>
    </w:p>
    <w:p w:rsidR="00F06469" w:rsidRDefault="00F06469" w:rsidP="00F06469">
      <w:pPr>
        <w:pStyle w:val="2"/>
        <w:rPr>
          <w:lang w:val="en-US"/>
        </w:rPr>
      </w:pPr>
      <w:bookmarkStart w:id="28" w:name="_Toc509621896"/>
      <w:r w:rsidRPr="00F06469">
        <w:rPr>
          <w:lang w:val="en-US"/>
        </w:rPr>
        <w:t>First environmental movements</w:t>
      </w:r>
      <w:bookmarkEnd w:id="28"/>
    </w:p>
    <w:p w:rsidR="00D27A6D" w:rsidRDefault="00F06469" w:rsidP="00D27A6D">
      <w:pPr>
        <w:rPr>
          <w:lang w:val="en-US"/>
        </w:rPr>
      </w:pPr>
      <w:r>
        <w:rPr>
          <w:lang w:val="en-US"/>
        </w:rPr>
        <w:t>S</w:t>
      </w:r>
      <w:r w:rsidRPr="00F06469">
        <w:rPr>
          <w:lang w:val="en-US"/>
        </w:rPr>
        <w:t xml:space="preserve">ystematic efforts on behalf of the environment only began in the late 19th century; it grew out of the amenity movement in Britain in the 1870s, which was a reaction to industrialization, the growth of cities, and worsening air and water pollution. Starting with the formation of the Commons Preservation Society in 1865, the movement championed rural preservation against the encroachments of </w:t>
      </w:r>
      <w:r w:rsidRPr="00F06469">
        <w:rPr>
          <w:lang w:val="en-US"/>
        </w:rPr>
        <w:t>industrialization</w:t>
      </w:r>
      <w:r w:rsidRPr="00F06469">
        <w:rPr>
          <w:lang w:val="en-US"/>
        </w:rPr>
        <w:t xml:space="preserve">. Robert Hunter, solicitor for the society, worked with Hardwicke </w:t>
      </w:r>
      <w:r w:rsidRPr="00F06469">
        <w:rPr>
          <w:lang w:val="en-US"/>
        </w:rPr>
        <w:t>Ronsley</w:t>
      </w:r>
      <w:r w:rsidRPr="00F06469">
        <w:rPr>
          <w:lang w:val="en-US"/>
        </w:rPr>
        <w:t xml:space="preserve">, Octavia Hill, and John Ruskin to lead a successful campaign to prevent the construction of railways to carry slate from the quarries, which would have ruined the </w:t>
      </w:r>
      <w:r w:rsidRPr="00F06469">
        <w:rPr>
          <w:lang w:val="en-US"/>
        </w:rPr>
        <w:t>unspool</w:t>
      </w:r>
      <w:r w:rsidRPr="00F06469">
        <w:rPr>
          <w:lang w:val="en-US"/>
        </w:rPr>
        <w:t xml:space="preserve"> valleys of Newlands and </w:t>
      </w:r>
      <w:r w:rsidRPr="00F06469">
        <w:rPr>
          <w:lang w:val="en-US"/>
        </w:rPr>
        <w:t>Emmerdale</w:t>
      </w:r>
      <w:r w:rsidRPr="00F06469">
        <w:rPr>
          <w:lang w:val="en-US"/>
        </w:rPr>
        <w:t xml:space="preserve">. </w:t>
      </w:r>
    </w:p>
    <w:p w:rsidR="00F06469" w:rsidRDefault="00F06469" w:rsidP="00D27A6D">
      <w:pPr>
        <w:rPr>
          <w:lang w:val="en-US"/>
        </w:rPr>
      </w:pPr>
      <w:r w:rsidRPr="00F06469">
        <w:rPr>
          <w:lang w:val="en-US"/>
        </w:rPr>
        <w:t xml:space="preserve">This success led to the formation of the Lake District </w:t>
      </w:r>
      <w:r w:rsidRPr="00F06469">
        <w:rPr>
          <w:lang w:val="en-US"/>
        </w:rPr>
        <w:t>Defense</w:t>
      </w:r>
      <w:r w:rsidRPr="00F06469">
        <w:rPr>
          <w:lang w:val="en-US"/>
        </w:rPr>
        <w:t xml:space="preserve"> Society (later to become The Fri</w:t>
      </w:r>
      <w:r>
        <w:rPr>
          <w:lang w:val="en-US"/>
        </w:rPr>
        <w:t xml:space="preserve">ends of the Lake District). </w:t>
      </w:r>
      <w:r w:rsidRPr="00F06469">
        <w:rPr>
          <w:lang w:val="en-US"/>
        </w:rPr>
        <w:t xml:space="preserve">In 1893 Hill, Hunter and </w:t>
      </w:r>
      <w:r w:rsidRPr="00F06469">
        <w:rPr>
          <w:lang w:val="en-US"/>
        </w:rPr>
        <w:t>Ronsley</w:t>
      </w:r>
      <w:r w:rsidRPr="00F06469">
        <w:rPr>
          <w:lang w:val="en-US"/>
        </w:rPr>
        <w:t xml:space="preserve"> agreed to set up a national body to coordinate environmental conservation efforts across the country; the "National Trust for Places of Historic Interest or Natural Beauty" was formally inaugurated in 1894.</w:t>
      </w:r>
      <w:r>
        <w:rPr>
          <w:lang w:val="en-US"/>
        </w:rPr>
        <w:t xml:space="preserve"> </w:t>
      </w:r>
      <w:r w:rsidRPr="00F06469">
        <w:rPr>
          <w:lang w:val="en-US"/>
        </w:rPr>
        <w:t xml:space="preserve">[17] The </w:t>
      </w:r>
      <w:r w:rsidRPr="00F06469">
        <w:rPr>
          <w:lang w:val="en-US"/>
        </w:rPr>
        <w:t>organization</w:t>
      </w:r>
      <w:r w:rsidRPr="00F06469">
        <w:rPr>
          <w:lang w:val="en-US"/>
        </w:rPr>
        <w:t xml:space="preserve"> obtained secure footing through the 1907 National Trust Bill, which gave the trust the status of a statutory </w:t>
      </w:r>
      <w:proofErr w:type="gramStart"/>
      <w:r w:rsidRPr="00F06469">
        <w:rPr>
          <w:lang w:val="en-US"/>
        </w:rPr>
        <w:t>corporation.[</w:t>
      </w:r>
      <w:proofErr w:type="gramEnd"/>
      <w:r w:rsidRPr="00F06469">
        <w:rPr>
          <w:lang w:val="en-US"/>
        </w:rPr>
        <w:t>18] and the bill was passed in August 1907</w:t>
      </w:r>
      <w:r w:rsidR="00D27A6D">
        <w:rPr>
          <w:lang w:val="en-US"/>
        </w:rPr>
        <w:t>.</w:t>
      </w:r>
    </w:p>
    <w:p w:rsidR="00D27A6D" w:rsidRDefault="00D27A6D" w:rsidP="00D27A6D">
      <w:pPr>
        <w:pStyle w:val="2"/>
        <w:rPr>
          <w:lang w:val="en-US"/>
        </w:rPr>
      </w:pPr>
      <w:bookmarkStart w:id="29" w:name="_Toc509621897"/>
      <w:r w:rsidRPr="00D27A6D">
        <w:rPr>
          <w:lang w:val="en-US"/>
        </w:rPr>
        <w:t>Early environmental legislation</w:t>
      </w:r>
      <w:bookmarkEnd w:id="29"/>
    </w:p>
    <w:p w:rsidR="00D27A6D" w:rsidRDefault="00D27A6D" w:rsidP="00D27A6D">
      <w:pPr>
        <w:rPr>
          <w:lang w:val="en-US"/>
        </w:rPr>
      </w:pPr>
      <w:r w:rsidRPr="00D27A6D">
        <w:rPr>
          <w:lang w:val="en-US"/>
        </w:rPr>
        <w:t xml:space="preserve">The origins of the environmental movement lay in the response to increasing levels of smoke pollution in the atmosphere during the Industrial Revolution. The emergence of great </w:t>
      </w:r>
      <w:r w:rsidRPr="00D27A6D">
        <w:rPr>
          <w:lang w:val="en-US"/>
        </w:rPr>
        <w:lastRenderedPageBreak/>
        <w:t>factories and the concomitant immense growth in coal consumption gave rise to an unprecedented level of air pollution in industrial centers; after 1900 the large volume of industrial chemical discharges added to the growing load of untreated human waste.[10] The first large-scale, modern environmental laws came in the form of Britain's Alkali Acts, passed in 1863, to regulate the deleterious air pollution (gaseous hydrochloric acid) given off by the Leblanc process, used to produce soda ash. An Alkali inspector and four sub-inspectors were appointed to curb this pollution. The responsibilities of the inspectorate were gradually expanded, culminating in the Alkali Order 1958 which placed all major heavy industries that emitted smoke, grit, dust and fumes under supervision.</w:t>
      </w:r>
    </w:p>
    <w:p w:rsidR="00D27A6D" w:rsidRDefault="00D27A6D" w:rsidP="00D27A6D">
      <w:pPr>
        <w:rPr>
          <w:lang w:val="en-US"/>
        </w:rPr>
      </w:pPr>
      <w:r>
        <w:rPr>
          <w:lang w:val="en-US"/>
        </w:rPr>
        <w:br w:type="page"/>
      </w:r>
    </w:p>
    <w:p w:rsidR="00D27A6D" w:rsidRDefault="00D27A6D" w:rsidP="00D27A6D">
      <w:pPr>
        <w:rPr>
          <w:lang w:val="en-US"/>
        </w:rPr>
        <w:sectPr w:rsidR="00D27A6D" w:rsidSect="002A3AB9">
          <w:headerReference w:type="default" r:id="rId16"/>
          <w:pgSz w:w="11906" w:h="16838"/>
          <w:pgMar w:top="1418" w:right="1797" w:bottom="1418" w:left="1797" w:header="708" w:footer="708" w:gutter="0"/>
          <w:pgNumType w:chapStyle="1"/>
          <w:cols w:space="708"/>
          <w:docGrid w:linePitch="360"/>
        </w:sectPr>
      </w:pPr>
    </w:p>
    <w:p w:rsidR="00D27A6D" w:rsidRDefault="00D27A6D" w:rsidP="00D27A6D">
      <w:pPr>
        <w:pStyle w:val="1"/>
        <w:rPr>
          <w:lang w:val="en-US"/>
        </w:rPr>
      </w:pPr>
      <w:bookmarkStart w:id="30" w:name="_Toc509621898"/>
      <w:r w:rsidRPr="00D27A6D">
        <w:rPr>
          <w:lang w:val="en-US"/>
        </w:rPr>
        <w:lastRenderedPageBreak/>
        <w:t>Physical environments</w:t>
      </w:r>
      <w:bookmarkEnd w:id="30"/>
    </w:p>
    <w:p w:rsidR="00D27A6D" w:rsidRDefault="00D27A6D" w:rsidP="00D27A6D">
      <w:pPr>
        <w:pStyle w:val="2"/>
        <w:rPr>
          <w:lang w:val="en-US"/>
        </w:rPr>
      </w:pPr>
      <w:bookmarkStart w:id="31" w:name="_Toc509621899"/>
      <w:r w:rsidRPr="00D27A6D">
        <w:rPr>
          <w:lang w:val="en-US"/>
        </w:rPr>
        <w:t>Water</w:t>
      </w:r>
      <w:bookmarkEnd w:id="31"/>
    </w:p>
    <w:p w:rsidR="00D27A6D" w:rsidRDefault="00D27A6D" w:rsidP="00D27A6D">
      <w:pPr>
        <w:rPr>
          <w:lang w:val="en-US"/>
        </w:rPr>
      </w:pPr>
      <w:r w:rsidRPr="00D27A6D">
        <w:rPr>
          <w:lang w:val="en-US"/>
        </w:rPr>
        <w:t>Diffusion of carbon dioxide and oxygen is approximately 10,000 times slower in water than in air. When soils are flooded, they quickly lose oxygen, becoming hypoxic (an environment with O2 concentration below 2 mg/liter) and eventually completely anoxic where anaerobic bacteria thrive among the roots. Water also influences the intensity and spectral composition of light as it reflects off the water surface an</w:t>
      </w:r>
      <w:r>
        <w:rPr>
          <w:lang w:val="en-US"/>
        </w:rPr>
        <w:t>d submerged particles.</w:t>
      </w:r>
      <w:r w:rsidRPr="00D27A6D">
        <w:rPr>
          <w:lang w:val="en-US"/>
        </w:rPr>
        <w:t xml:space="preserve"> Aquatic plants exhibit a wide variety of morphological and physiological adaptations that allow them to survive, compete, and diversify in these environments. </w:t>
      </w:r>
    </w:p>
    <w:p w:rsidR="00D27A6D" w:rsidRDefault="00D27A6D" w:rsidP="00D27A6D">
      <w:pPr>
        <w:rPr>
          <w:lang w:val="en-US"/>
        </w:rPr>
      </w:pPr>
      <w:r w:rsidRPr="00D27A6D">
        <w:rPr>
          <w:lang w:val="en-US"/>
        </w:rPr>
        <w:t>For example, their roots and stems contain large air spaces (aerenchym) that regulate the efficient transportation of gases (for example, CO2 and O2) used in respiration and photosynthesis. Salt water plants (halophytes) have additional specialized adaptations, such as the development of special organs for shedding salt and osmoregulation their internal salt (Nalco) concentrations, to live in estuarine, brackish, or oceanic environments. Anaerobic soil microorganisms in aquatic environments use nitrate, manganese ions, ferric ions, sulfate, carbon dioxide, and some organic compounds; other microorganisms are facultative anaerobes and use oxygen during respiration when the soil becomes drier.</w:t>
      </w:r>
    </w:p>
    <w:p w:rsidR="00D27A6D" w:rsidRDefault="00D27A6D" w:rsidP="00D27A6D">
      <w:pPr>
        <w:pStyle w:val="2"/>
        <w:rPr>
          <w:lang w:val="en-US"/>
        </w:rPr>
      </w:pPr>
      <w:bookmarkStart w:id="32" w:name="_Toc509621900"/>
      <w:r w:rsidRPr="00D27A6D">
        <w:rPr>
          <w:lang w:val="en-US"/>
        </w:rPr>
        <w:t>Gravity</w:t>
      </w:r>
      <w:bookmarkEnd w:id="32"/>
    </w:p>
    <w:p w:rsidR="00D27A6D" w:rsidRDefault="00D27A6D" w:rsidP="00D27A6D">
      <w:pPr>
        <w:rPr>
          <w:lang w:val="en-US"/>
        </w:rPr>
      </w:pPr>
      <w:r w:rsidRPr="00D27A6D">
        <w:rPr>
          <w:lang w:val="en-US"/>
        </w:rPr>
        <w:t>The shape and energy of the land is significantly affected by gravitational forces. On a large scale, the distribution of gravitational forces on the earth is uneven and influences the shape and movement of tectonic plates as well as influencing geomorphic processes such as orogeny and erosion. These forces govern many of the geophysical properties and distributions of ecological biomes across the Earth. On the organismal scale, gravitational forces provide directional cues for plant and fungal growth (gravitropism), orientation cues for animal migrations, and influence the biomechanics and size of animals.</w:t>
      </w:r>
    </w:p>
    <w:p w:rsidR="00D27A6D" w:rsidRDefault="00D27A6D" w:rsidP="00D27A6D">
      <w:pPr>
        <w:rPr>
          <w:lang w:val="en-US"/>
        </w:rPr>
      </w:pPr>
      <w:r w:rsidRPr="00D27A6D">
        <w:rPr>
          <w:lang w:val="en-US"/>
        </w:rPr>
        <w:t xml:space="preserve"> Ecological traits, such as allocation of biomass in trees during growth are subject to mechanical failure as gravitational forces influence the position and structure of branches and </w:t>
      </w:r>
      <w:proofErr w:type="gramStart"/>
      <w:r w:rsidRPr="00D27A6D">
        <w:rPr>
          <w:lang w:val="en-US"/>
        </w:rPr>
        <w:t>leaves.[</w:t>
      </w:r>
      <w:proofErr w:type="gramEnd"/>
      <w:r w:rsidRPr="00D27A6D">
        <w:rPr>
          <w:lang w:val="en-US"/>
        </w:rPr>
        <w:t>181] The cardiovascular systems of animals are functionally adapted to overcome pressure and gravitational forces that change according to the features of organisms (e.g., height, size, shape), their behavior (e.g., diving, running, flying), and the habitat occupied (e.g., water, hot deserts, cold tundra).</w:t>
      </w:r>
    </w:p>
    <w:p w:rsidR="00D27A6D" w:rsidRDefault="00D27A6D" w:rsidP="00D27A6D">
      <w:pPr>
        <w:pStyle w:val="2"/>
        <w:rPr>
          <w:lang w:val="en-US"/>
        </w:rPr>
      </w:pPr>
      <w:bookmarkStart w:id="33" w:name="_Toc509621901"/>
      <w:r w:rsidRPr="00D27A6D">
        <w:rPr>
          <w:lang w:val="en-US"/>
        </w:rPr>
        <w:t>Pressure</w:t>
      </w:r>
      <w:bookmarkEnd w:id="33"/>
    </w:p>
    <w:p w:rsidR="00D27A6D" w:rsidRDefault="00D27A6D" w:rsidP="00D27A6D">
      <w:pPr>
        <w:rPr>
          <w:lang w:val="en-US"/>
        </w:rPr>
      </w:pPr>
      <w:r w:rsidRPr="00D27A6D">
        <w:rPr>
          <w:lang w:val="en-US"/>
        </w:rPr>
        <w:t xml:space="preserve">Climatic and osmotic pressure places physiological constraints on organisms, especially those that fly and respire at high altitudes, or dive to deep ocean depths.[183] These constraints influence vertical limits of ecosystems in the biosphere, as organisms are physiologically sensitive and adapted to atmospheric and osmotic water pressure differences.[109] For example, oxygen levels decrease with decreasing pressure and are a </w:t>
      </w:r>
      <w:r w:rsidRPr="00D27A6D">
        <w:rPr>
          <w:lang w:val="en-US"/>
        </w:rPr>
        <w:lastRenderedPageBreak/>
        <w:t>limiting factor for life at higher altitudes.[184] Water transportation by plants is another important Eco physiological process affected by osmotic pressure gradients.[185][186][187] Water pressure in the depths of oceans requires that organisms adapt to these conditions. For example, diving animals such as whales, dolphins, and seals are specially adapted to deal with changes in sound due to water pressure differences.</w:t>
      </w:r>
      <w:r>
        <w:rPr>
          <w:lang w:val="en-US"/>
        </w:rPr>
        <w:t xml:space="preserve"> </w:t>
      </w:r>
      <w:r w:rsidRPr="00D27A6D">
        <w:rPr>
          <w:lang w:val="en-US"/>
        </w:rPr>
        <w:t xml:space="preserve">[188] Differences between hagfish species provide another example of adaptation to deep-sea pressure through specialized protein </w:t>
      </w:r>
      <w:proofErr w:type="gramStart"/>
      <w:r w:rsidRPr="00D27A6D">
        <w:rPr>
          <w:lang w:val="en-US"/>
        </w:rPr>
        <w:t>adaptations.[</w:t>
      </w:r>
      <w:proofErr w:type="gramEnd"/>
      <w:r w:rsidRPr="00D27A6D">
        <w:rPr>
          <w:lang w:val="en-US"/>
        </w:rPr>
        <w:t>189]</w:t>
      </w:r>
    </w:p>
    <w:p w:rsidR="00D27A6D" w:rsidRDefault="00D27A6D" w:rsidP="00D27A6D">
      <w:pPr>
        <w:pStyle w:val="2"/>
        <w:rPr>
          <w:lang w:val="en-US"/>
        </w:rPr>
      </w:pPr>
      <w:bookmarkStart w:id="34" w:name="_Toc509621902"/>
      <w:r w:rsidRPr="00D27A6D">
        <w:rPr>
          <w:lang w:val="en-US"/>
        </w:rPr>
        <w:t>Wind and turbulence</w:t>
      </w:r>
      <w:bookmarkEnd w:id="34"/>
    </w:p>
    <w:p w:rsidR="00D27A6D" w:rsidRDefault="00D27A6D" w:rsidP="00D27A6D">
      <w:pPr>
        <w:rPr>
          <w:lang w:val="en-US"/>
        </w:rPr>
      </w:pPr>
      <w:r w:rsidRPr="00D27A6D">
        <w:rPr>
          <w:lang w:val="en-US"/>
        </w:rPr>
        <w:t>Turbulent forces in air and water affect the environment and ecosystem distribution, form and dynamics. On a planetary scale, ecosystems are affected by circulation patterns in the global trade winds. Wind power and the turbulent forces it creates can influence heat, nutrient, and biochemical profiles of ecosystems.</w:t>
      </w:r>
      <w:r w:rsidR="00A32A82">
        <w:rPr>
          <w:lang w:val="en-US"/>
        </w:rPr>
        <w:t xml:space="preserve"> </w:t>
      </w:r>
      <w:r w:rsidRPr="00D27A6D">
        <w:rPr>
          <w:lang w:val="en-US"/>
        </w:rPr>
        <w:t>[109] For example, wind running over the surface of a lake creates turbulence, mixing the water column and influencing the environmental profile to create thermally layered zones, affecting how fish, algae, and other parts of the aquatic ecosystem are structured</w:t>
      </w:r>
      <w:r>
        <w:rPr>
          <w:lang w:val="en-US"/>
        </w:rPr>
        <w:t xml:space="preserve">. </w:t>
      </w:r>
    </w:p>
    <w:p w:rsidR="00A32A82" w:rsidRDefault="00D27A6D" w:rsidP="00D27A6D">
      <w:pPr>
        <w:rPr>
          <w:lang w:val="en-US"/>
        </w:rPr>
      </w:pPr>
      <w:r w:rsidRPr="00D27A6D">
        <w:rPr>
          <w:lang w:val="en-US"/>
        </w:rPr>
        <w:t>Wind speed and turbulence also influence evapotranspiration rates and energy budgets in plants and animals</w:t>
      </w:r>
      <w:r w:rsidR="00A32A82">
        <w:rPr>
          <w:lang w:val="en-US"/>
        </w:rPr>
        <w:t xml:space="preserve">. </w:t>
      </w:r>
      <w:r w:rsidRPr="00D27A6D">
        <w:rPr>
          <w:lang w:val="en-US"/>
        </w:rPr>
        <w:t xml:space="preserve">Wind speed, temperature and moisture content can vary as winds travel across different land features and elevations. For example, the westerlies </w:t>
      </w:r>
      <w:proofErr w:type="gramStart"/>
      <w:r w:rsidRPr="00D27A6D">
        <w:rPr>
          <w:lang w:val="en-US"/>
        </w:rPr>
        <w:t>come into contact with</w:t>
      </w:r>
      <w:proofErr w:type="gramEnd"/>
      <w:r w:rsidRPr="00D27A6D">
        <w:rPr>
          <w:lang w:val="en-US"/>
        </w:rPr>
        <w:t xml:space="preserve"> the coastal and interior mountains of western North America to produce a rain shadow on the leeward side of the mountain. The air expands and moisture condenses as the winds increase in elevation; this is called orographic lift and can cause precipitation.</w:t>
      </w:r>
    </w:p>
    <w:p w:rsidR="00A32A82" w:rsidRDefault="00A32A82" w:rsidP="00A32A82">
      <w:pPr>
        <w:rPr>
          <w:lang w:val="en-US"/>
        </w:rPr>
      </w:pPr>
      <w:r>
        <w:rPr>
          <w:lang w:val="en-US"/>
        </w:rPr>
        <w:br w:type="page"/>
      </w:r>
    </w:p>
    <w:p w:rsidR="00A32A82" w:rsidRDefault="00A32A82" w:rsidP="00D27A6D">
      <w:pPr>
        <w:rPr>
          <w:lang w:val="en-US"/>
        </w:rPr>
        <w:sectPr w:rsidR="00A32A82" w:rsidSect="002A3AB9">
          <w:headerReference w:type="default" r:id="rId17"/>
          <w:pgSz w:w="11906" w:h="16838"/>
          <w:pgMar w:top="1418" w:right="1797" w:bottom="1418" w:left="1797" w:header="708" w:footer="708" w:gutter="0"/>
          <w:pgNumType w:chapStyle="1"/>
          <w:cols w:space="708"/>
          <w:docGrid w:linePitch="360"/>
        </w:sectPr>
      </w:pPr>
    </w:p>
    <w:p w:rsidR="0026104A" w:rsidRDefault="00A32A82" w:rsidP="0026104A">
      <w:pPr>
        <w:pStyle w:val="1"/>
      </w:pPr>
      <w:bookmarkStart w:id="35" w:name="_Toc509621903"/>
      <w:r>
        <w:lastRenderedPageBreak/>
        <w:t>Η οικογένειά μου</w:t>
      </w:r>
      <w:bookmarkEnd w:id="35"/>
    </w:p>
    <w:p w:rsidR="0026104A" w:rsidRDefault="0026104A" w:rsidP="0026104A"/>
    <w:p w:rsidR="0026104A" w:rsidRPr="0026104A" w:rsidRDefault="0026104A" w:rsidP="0026104A"/>
    <w:p w:rsidR="00D27A6D" w:rsidRPr="00D27A6D" w:rsidRDefault="00A32A82" w:rsidP="00D27A6D">
      <w:pPr>
        <w:rPr>
          <w:lang w:val="en-US"/>
        </w:rPr>
      </w:pPr>
      <w:r>
        <w:rPr>
          <w:noProof/>
          <w:lang w:val="en-US"/>
        </w:rPr>
        <w:drawing>
          <wp:inline distT="0" distB="0" distL="0" distR="0">
            <wp:extent cx="5278120" cy="3079115"/>
            <wp:effectExtent l="38100" t="0" r="17780" b="6985"/>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D27A6D" w:rsidRPr="00D27A6D" w:rsidSect="0026104A">
      <w:headerReference w:type="default" r:id="rId23"/>
      <w:footerReference w:type="default" r:id="rId24"/>
      <w:pgSz w:w="11906" w:h="16838"/>
      <w:pgMar w:top="1418" w:right="1797" w:bottom="1418" w:left="1797" w:header="708" w:footer="708"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689" w:rsidRDefault="00045689" w:rsidP="009100A2">
      <w:pPr>
        <w:spacing w:after="0" w:line="240" w:lineRule="auto"/>
      </w:pPr>
      <w:r>
        <w:separator/>
      </w:r>
    </w:p>
  </w:endnote>
  <w:endnote w:type="continuationSeparator" w:id="0">
    <w:p w:rsidR="00045689" w:rsidRDefault="00045689" w:rsidP="0091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926558"/>
      <w:docPartObj>
        <w:docPartGallery w:val="Page Numbers (Bottom of Page)"/>
        <w:docPartUnique/>
      </w:docPartObj>
    </w:sdtPr>
    <w:sdtContent>
      <w:p w:rsidR="00F06469" w:rsidRDefault="00F06469">
        <w:pPr>
          <w:pStyle w:val="a5"/>
        </w:pPr>
        <w:r>
          <w:fldChar w:fldCharType="begin"/>
        </w:r>
        <w:r>
          <w:instrText>PAGE   \* MERGEFORMAT</w:instrText>
        </w:r>
        <w:r>
          <w:fldChar w:fldCharType="separate"/>
        </w:r>
        <w:r w:rsidR="007D29BC">
          <w:rPr>
            <w:noProof/>
          </w:rPr>
          <w:t>2-2</w:t>
        </w:r>
        <w:r>
          <w:fldChar w:fldCharType="end"/>
        </w:r>
      </w:p>
    </w:sdtContent>
  </w:sdt>
  <w:p w:rsidR="009100A2" w:rsidRDefault="009100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6278566"/>
      <w:docPartObj>
        <w:docPartGallery w:val="Page Numbers (Bottom of Page)"/>
        <w:docPartUnique/>
      </w:docPartObj>
    </w:sdtPr>
    <w:sdtContent>
      <w:p w:rsidR="0026104A" w:rsidRDefault="0026104A">
        <w:pPr>
          <w:pStyle w:val="a5"/>
        </w:pPr>
        <w:r>
          <w:fldChar w:fldCharType="begin"/>
        </w:r>
        <w:r>
          <w:instrText>PAGE   \* MERGEFORMAT</w:instrText>
        </w:r>
        <w:r>
          <w:fldChar w:fldCharType="separate"/>
        </w:r>
        <w:r w:rsidR="007D29BC">
          <w:rPr>
            <w:noProof/>
          </w:rPr>
          <w:t>5-10</w:t>
        </w:r>
        <w:r>
          <w:fldChar w:fldCharType="end"/>
        </w:r>
      </w:p>
    </w:sdtContent>
  </w:sdt>
  <w:p w:rsidR="00C1541D" w:rsidRDefault="00C1541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689079"/>
      <w:docPartObj>
        <w:docPartGallery w:val="Page Numbers (Bottom of Page)"/>
        <w:docPartUnique/>
      </w:docPartObj>
    </w:sdtPr>
    <w:sdtContent>
      <w:p w:rsidR="0026104A" w:rsidRDefault="0026104A">
        <w:pPr>
          <w:pStyle w:val="a5"/>
        </w:pPr>
        <w:r>
          <w:fldChar w:fldCharType="begin"/>
        </w:r>
        <w:r>
          <w:instrText>PAGE   \* MERGEFORMAT</w:instrText>
        </w:r>
        <w:r>
          <w:fldChar w:fldCharType="separate"/>
        </w:r>
        <w:r w:rsidR="007D29BC">
          <w:rPr>
            <w:noProof/>
          </w:rPr>
          <w:t>6-1</w:t>
        </w:r>
        <w:r>
          <w:fldChar w:fldCharType="end"/>
        </w:r>
      </w:p>
    </w:sdtContent>
  </w:sdt>
  <w:p w:rsidR="0026104A" w:rsidRPr="0026104A" w:rsidRDefault="0026104A">
    <w:pPr>
      <w:pStyle w:val="a5"/>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689" w:rsidRDefault="00045689" w:rsidP="009100A2">
      <w:pPr>
        <w:spacing w:after="0" w:line="240" w:lineRule="auto"/>
      </w:pPr>
      <w:r>
        <w:separator/>
      </w:r>
    </w:p>
  </w:footnote>
  <w:footnote w:type="continuationSeparator" w:id="0">
    <w:p w:rsidR="00045689" w:rsidRDefault="00045689" w:rsidP="00910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F42" w:rsidRPr="00C76F42" w:rsidRDefault="00C76F42" w:rsidP="00C76F42">
    <w:pPr>
      <w:pStyle w:val="a4"/>
      <w:rPr>
        <w:lang w:val="en-US"/>
      </w:rPr>
    </w:pPr>
    <w:r w:rsidRPr="00C76F42">
      <w:rPr>
        <w:lang w:val="en-US"/>
      </w:rPr>
      <w:t>1.</w:t>
    </w:r>
    <w:r>
      <w:rPr>
        <w:lang w:val="en-US"/>
      </w:rPr>
      <w:t xml:space="preserve"> Ecology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CAD" w:rsidRPr="00C76F42" w:rsidRDefault="00C76F42" w:rsidP="00C76F42">
    <w:pPr>
      <w:pStyle w:val="a4"/>
      <w:ind w:firstLine="0"/>
      <w:rPr>
        <w:lang w:val="en-US"/>
      </w:rPr>
    </w:pPr>
    <w:r>
      <w:rPr>
        <w:lang w:val="en-US"/>
      </w:rPr>
      <w:t>1.Ecology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F42" w:rsidRPr="00C76F42" w:rsidRDefault="00C1541D" w:rsidP="00C76F42">
    <w:pPr>
      <w:pStyle w:val="a4"/>
      <w:ind w:firstLine="0"/>
      <w:rPr>
        <w:lang w:val="en-US"/>
      </w:rPr>
    </w:pPr>
    <w:r>
      <w:rPr>
        <w:lang w:val="en-US"/>
      </w:rPr>
      <w:t>2. Evolutionary ecologists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B8F" w:rsidRPr="00C76F42" w:rsidRDefault="00F37B8F" w:rsidP="00C76F42">
    <w:pPr>
      <w:pStyle w:val="a4"/>
      <w:ind w:firstLine="0"/>
      <w:rPr>
        <w:lang w:val="en-US"/>
      </w:rPr>
    </w:pPr>
    <w:r>
      <w:rPr>
        <w:lang w:val="en-US"/>
      </w:rPr>
      <w:t xml:space="preserve">3. </w:t>
    </w:r>
    <w:r w:rsidRPr="00F37B8F">
      <w:rPr>
        <w:lang w:val="en-US"/>
      </w:rPr>
      <w:t>Conservation biology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704" w:rsidRPr="00C76F42" w:rsidRDefault="00CC0704" w:rsidP="00C76F42">
    <w:pPr>
      <w:pStyle w:val="a4"/>
      <w:ind w:firstLine="0"/>
      <w:rPr>
        <w:lang w:val="en-US"/>
      </w:rPr>
    </w:pPr>
    <w:r>
      <w:rPr>
        <w:lang w:val="en-US"/>
      </w:rPr>
      <w:t>4.</w:t>
    </w:r>
    <w:r w:rsidR="00F06469" w:rsidRPr="00F06469">
      <w:t xml:space="preserve"> </w:t>
    </w:r>
    <w:r w:rsidR="00F06469" w:rsidRPr="00F06469">
      <w:rPr>
        <w:lang w:val="en-US"/>
      </w:rPr>
      <w:t>Environmentalism</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7A6D" w:rsidRPr="00C76F42" w:rsidRDefault="00D27A6D" w:rsidP="00C76F42">
    <w:pPr>
      <w:pStyle w:val="a4"/>
      <w:ind w:firstLine="0"/>
      <w:rPr>
        <w:lang w:val="en-US"/>
      </w:rPr>
    </w:pPr>
    <w:r>
      <w:rPr>
        <w:lang w:val="en-US"/>
      </w:rPr>
      <w:t xml:space="preserve">5. </w:t>
    </w:r>
    <w:r w:rsidRPr="00D27A6D">
      <w:rPr>
        <w:lang w:val="en-US"/>
      </w:rPr>
      <w:t>Physical environments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A82" w:rsidRPr="00A32A82" w:rsidRDefault="00A32A82" w:rsidP="00C76F42">
    <w:pPr>
      <w:pStyle w:val="a4"/>
      <w:ind w:firstLine="0"/>
    </w:pPr>
    <w:r>
      <w:rPr>
        <w:lang w:val="en-US"/>
      </w:rPr>
      <w:t xml:space="preserve"> 6. </w:t>
    </w:r>
    <w:r>
      <w:t>Η οικογένειά μου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5639F"/>
    <w:multiLevelType w:val="hybridMultilevel"/>
    <w:tmpl w:val="4F721E1E"/>
    <w:lvl w:ilvl="0" w:tplc="E9DEA1F2">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 w15:restartNumberingAfterBreak="0">
    <w:nsid w:val="16641EFC"/>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77B5CE0"/>
    <w:multiLevelType w:val="hybridMultilevel"/>
    <w:tmpl w:val="DBD4DD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0EE51F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F0F23DA"/>
    <w:multiLevelType w:val="hybridMultilevel"/>
    <w:tmpl w:val="F880FD0A"/>
    <w:lvl w:ilvl="0" w:tplc="3F169858">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0A2"/>
    <w:rsid w:val="00045689"/>
    <w:rsid w:val="0026104A"/>
    <w:rsid w:val="002A12D7"/>
    <w:rsid w:val="002A3AB9"/>
    <w:rsid w:val="0041474B"/>
    <w:rsid w:val="0045410C"/>
    <w:rsid w:val="00627798"/>
    <w:rsid w:val="007D29BC"/>
    <w:rsid w:val="008A09DE"/>
    <w:rsid w:val="009100A2"/>
    <w:rsid w:val="00A32A82"/>
    <w:rsid w:val="00C1541D"/>
    <w:rsid w:val="00C30821"/>
    <w:rsid w:val="00C54CAD"/>
    <w:rsid w:val="00C76F42"/>
    <w:rsid w:val="00CC0704"/>
    <w:rsid w:val="00D27A6D"/>
    <w:rsid w:val="00DC172A"/>
    <w:rsid w:val="00F06469"/>
    <w:rsid w:val="00F37B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6407E"/>
  <w15:chartTrackingRefBased/>
  <w15:docId w15:val="{F4D5CC5A-2622-43CA-AF7D-36969F1E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4CAD"/>
    <w:pPr>
      <w:spacing w:after="240" w:line="312" w:lineRule="auto"/>
      <w:ind w:firstLine="709"/>
    </w:pPr>
    <w:rPr>
      <w:rFonts w:ascii="Times New Roman" w:hAnsi="Times New Roman"/>
    </w:rPr>
  </w:style>
  <w:style w:type="paragraph" w:styleId="1">
    <w:name w:val="heading 1"/>
    <w:basedOn w:val="a"/>
    <w:next w:val="a"/>
    <w:link w:val="1Char"/>
    <w:uiPriority w:val="9"/>
    <w:qFormat/>
    <w:rsid w:val="009100A2"/>
    <w:pPr>
      <w:keepNext/>
      <w:keepLines/>
      <w:numPr>
        <w:numId w:val="2"/>
      </w:numPr>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C54CAD"/>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semiHidden/>
    <w:unhideWhenUsed/>
    <w:qFormat/>
    <w:rsid w:val="00C54CAD"/>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Char"/>
    <w:uiPriority w:val="9"/>
    <w:semiHidden/>
    <w:unhideWhenUsed/>
    <w:qFormat/>
    <w:rsid w:val="00C54CAD"/>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C54CAD"/>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C54CAD"/>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C54CAD"/>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C54CA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C54CA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100A2"/>
    <w:rPr>
      <w:rFonts w:ascii="Arial" w:eastAsiaTheme="majorEastAsia" w:hAnsi="Arial" w:cstheme="majorBidi"/>
      <w:color w:val="FF0000"/>
      <w:sz w:val="34"/>
      <w:szCs w:val="32"/>
    </w:rPr>
  </w:style>
  <w:style w:type="paragraph" w:styleId="a3">
    <w:name w:val="No Spacing"/>
    <w:link w:val="Char"/>
    <w:uiPriority w:val="1"/>
    <w:qFormat/>
    <w:rsid w:val="009100A2"/>
    <w:pPr>
      <w:spacing w:after="0" w:line="240" w:lineRule="auto"/>
    </w:pPr>
    <w:rPr>
      <w:rFonts w:ascii="Times New Roman" w:hAnsi="Times New Roman"/>
    </w:rPr>
  </w:style>
  <w:style w:type="paragraph" w:styleId="a4">
    <w:name w:val="header"/>
    <w:basedOn w:val="a"/>
    <w:link w:val="Char0"/>
    <w:uiPriority w:val="99"/>
    <w:unhideWhenUsed/>
    <w:rsid w:val="009100A2"/>
    <w:pPr>
      <w:tabs>
        <w:tab w:val="center" w:pos="4153"/>
        <w:tab w:val="right" w:pos="8306"/>
      </w:tabs>
      <w:spacing w:after="0" w:line="240" w:lineRule="auto"/>
    </w:pPr>
  </w:style>
  <w:style w:type="character" w:customStyle="1" w:styleId="Char0">
    <w:name w:val="Κεφαλίδα Char"/>
    <w:basedOn w:val="a0"/>
    <w:link w:val="a4"/>
    <w:uiPriority w:val="99"/>
    <w:rsid w:val="009100A2"/>
    <w:rPr>
      <w:rFonts w:ascii="Times New Roman" w:hAnsi="Times New Roman"/>
    </w:rPr>
  </w:style>
  <w:style w:type="paragraph" w:styleId="a5">
    <w:name w:val="footer"/>
    <w:basedOn w:val="a"/>
    <w:link w:val="Char1"/>
    <w:uiPriority w:val="99"/>
    <w:unhideWhenUsed/>
    <w:rsid w:val="009100A2"/>
    <w:pPr>
      <w:tabs>
        <w:tab w:val="center" w:pos="4153"/>
        <w:tab w:val="right" w:pos="8306"/>
      </w:tabs>
      <w:spacing w:after="0" w:line="240" w:lineRule="auto"/>
    </w:pPr>
  </w:style>
  <w:style w:type="character" w:customStyle="1" w:styleId="Char1">
    <w:name w:val="Υποσέλιδο Char"/>
    <w:basedOn w:val="a0"/>
    <w:link w:val="a5"/>
    <w:uiPriority w:val="99"/>
    <w:rsid w:val="009100A2"/>
    <w:rPr>
      <w:rFonts w:ascii="Times New Roman" w:hAnsi="Times New Roman"/>
    </w:rPr>
  </w:style>
  <w:style w:type="paragraph" w:styleId="a6">
    <w:name w:val="List Paragraph"/>
    <w:basedOn w:val="a"/>
    <w:uiPriority w:val="34"/>
    <w:qFormat/>
    <w:rsid w:val="00C54CAD"/>
    <w:pPr>
      <w:ind w:left="720"/>
      <w:contextualSpacing/>
    </w:pPr>
  </w:style>
  <w:style w:type="character" w:customStyle="1" w:styleId="2Char">
    <w:name w:val="Επικεφαλίδα 2 Char"/>
    <w:basedOn w:val="a0"/>
    <w:link w:val="2"/>
    <w:uiPriority w:val="9"/>
    <w:rsid w:val="00C54CAD"/>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semiHidden/>
    <w:rsid w:val="00C54CAD"/>
    <w:rPr>
      <w:rFonts w:asciiTheme="majorHAnsi" w:eastAsiaTheme="majorEastAsia" w:hAnsiTheme="majorHAnsi" w:cstheme="majorBidi"/>
      <w:color w:val="1F3763" w:themeColor="accent1" w:themeShade="7F"/>
      <w:sz w:val="24"/>
      <w:szCs w:val="24"/>
    </w:rPr>
  </w:style>
  <w:style w:type="character" w:customStyle="1" w:styleId="4Char">
    <w:name w:val="Επικεφαλίδα 4 Char"/>
    <w:basedOn w:val="a0"/>
    <w:link w:val="4"/>
    <w:uiPriority w:val="9"/>
    <w:semiHidden/>
    <w:rsid w:val="00C54CAD"/>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C54CAD"/>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C54CAD"/>
    <w:rPr>
      <w:rFonts w:asciiTheme="majorHAnsi" w:eastAsiaTheme="majorEastAsia" w:hAnsiTheme="majorHAnsi" w:cstheme="majorBidi"/>
      <w:color w:val="1F3763" w:themeColor="accent1" w:themeShade="7F"/>
    </w:rPr>
  </w:style>
  <w:style w:type="character" w:customStyle="1" w:styleId="7Char">
    <w:name w:val="Επικεφαλίδα 7 Char"/>
    <w:basedOn w:val="a0"/>
    <w:link w:val="7"/>
    <w:uiPriority w:val="9"/>
    <w:semiHidden/>
    <w:rsid w:val="00C54CAD"/>
    <w:rPr>
      <w:rFonts w:asciiTheme="majorHAnsi" w:eastAsiaTheme="majorEastAsia" w:hAnsiTheme="majorHAnsi" w:cstheme="majorBidi"/>
      <w:i/>
      <w:iCs/>
      <w:color w:val="1F3763" w:themeColor="accent1" w:themeShade="7F"/>
    </w:rPr>
  </w:style>
  <w:style w:type="character" w:customStyle="1" w:styleId="8Char">
    <w:name w:val="Επικεφαλίδα 8 Char"/>
    <w:basedOn w:val="a0"/>
    <w:link w:val="8"/>
    <w:uiPriority w:val="9"/>
    <w:semiHidden/>
    <w:rsid w:val="00C54CAD"/>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C54CAD"/>
    <w:rPr>
      <w:rFonts w:asciiTheme="majorHAnsi" w:eastAsiaTheme="majorEastAsia" w:hAnsiTheme="majorHAnsi" w:cstheme="majorBidi"/>
      <w:i/>
      <w:iCs/>
      <w:color w:val="272727" w:themeColor="text1" w:themeTint="D8"/>
      <w:sz w:val="21"/>
      <w:szCs w:val="21"/>
    </w:rPr>
  </w:style>
  <w:style w:type="table" w:styleId="3-1">
    <w:name w:val="Medium Grid 3 Accent 1"/>
    <w:basedOn w:val="a1"/>
    <w:uiPriority w:val="69"/>
    <w:rsid w:val="00DC172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character" w:customStyle="1" w:styleId="Char">
    <w:name w:val="Χωρίς διάστιχο Char"/>
    <w:basedOn w:val="a0"/>
    <w:link w:val="a3"/>
    <w:uiPriority w:val="1"/>
    <w:rsid w:val="00C30821"/>
    <w:rPr>
      <w:rFonts w:ascii="Times New Roman" w:hAnsi="Times New Roman"/>
    </w:rPr>
  </w:style>
  <w:style w:type="paragraph" w:styleId="a7">
    <w:name w:val="TOC Heading"/>
    <w:basedOn w:val="1"/>
    <w:next w:val="a"/>
    <w:uiPriority w:val="39"/>
    <w:unhideWhenUsed/>
    <w:qFormat/>
    <w:rsid w:val="002A12D7"/>
    <w:pPr>
      <w:numPr>
        <w:numId w:val="0"/>
      </w:numPr>
      <w:spacing w:before="240" w:after="0" w:line="259" w:lineRule="auto"/>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2A12D7"/>
    <w:pPr>
      <w:spacing w:after="100"/>
    </w:pPr>
  </w:style>
  <w:style w:type="paragraph" w:styleId="20">
    <w:name w:val="toc 2"/>
    <w:basedOn w:val="a"/>
    <w:next w:val="a"/>
    <w:autoRedefine/>
    <w:uiPriority w:val="39"/>
    <w:unhideWhenUsed/>
    <w:rsid w:val="002A12D7"/>
    <w:pPr>
      <w:spacing w:after="100"/>
      <w:ind w:left="220"/>
    </w:pPr>
  </w:style>
  <w:style w:type="character" w:styleId="-">
    <w:name w:val="Hyperlink"/>
    <w:basedOn w:val="a0"/>
    <w:uiPriority w:val="99"/>
    <w:unhideWhenUsed/>
    <w:rsid w:val="002A12D7"/>
    <w:rPr>
      <w:color w:val="0563C1" w:themeColor="hyperlink"/>
      <w:u w:val="single"/>
    </w:rPr>
  </w:style>
  <w:style w:type="paragraph" w:styleId="a8">
    <w:name w:val="Revision"/>
    <w:hidden/>
    <w:uiPriority w:val="99"/>
    <w:semiHidden/>
    <w:rsid w:val="007D29BC"/>
    <w:pPr>
      <w:spacing w:after="0" w:line="240" w:lineRule="auto"/>
    </w:pPr>
    <w:rPr>
      <w:rFonts w:ascii="Times New Roman" w:hAnsi="Times New Roman"/>
    </w:rPr>
  </w:style>
  <w:style w:type="paragraph" w:styleId="a9">
    <w:name w:val="Balloon Text"/>
    <w:basedOn w:val="a"/>
    <w:link w:val="Char2"/>
    <w:uiPriority w:val="99"/>
    <w:semiHidden/>
    <w:unhideWhenUsed/>
    <w:rsid w:val="007D29BC"/>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7D29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7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Data" Target="diagrams/data1.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diagramColors" Target="diagrams/colors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microsoft.com/office/2007/relationships/diagramDrawing" Target="diagrams/drawing1.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83958F-CD80-42A8-B675-53C7F979D42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102080C3-463E-4A30-959D-068E6618DB34}">
      <dgm:prSet phldrT="[Κείμενο]"/>
      <dgm:spPr/>
      <dgm:t>
        <a:bodyPr/>
        <a:lstStyle/>
        <a:p>
          <a:r>
            <a:rPr lang="el-GR"/>
            <a:t>Κώστας</a:t>
          </a:r>
        </a:p>
      </dgm:t>
    </dgm:pt>
    <dgm:pt modelId="{F69CB7B8-5669-4F0B-9DDF-92FB43077B90}" type="parTrans" cxnId="{2D111577-09BC-4C20-A117-84C716C865B1}">
      <dgm:prSet/>
      <dgm:spPr/>
      <dgm:t>
        <a:bodyPr/>
        <a:lstStyle/>
        <a:p>
          <a:endParaRPr lang="el-GR"/>
        </a:p>
      </dgm:t>
    </dgm:pt>
    <dgm:pt modelId="{A619121A-590D-481F-B711-07C0D62A3D34}" type="sibTrans" cxnId="{2D111577-09BC-4C20-A117-84C716C865B1}">
      <dgm:prSet/>
      <dgm:spPr/>
      <dgm:t>
        <a:bodyPr/>
        <a:lstStyle/>
        <a:p>
          <a:endParaRPr lang="el-GR"/>
        </a:p>
      </dgm:t>
    </dgm:pt>
    <dgm:pt modelId="{20FA811F-B211-4BA1-97DA-800C0C3BCB9D}">
      <dgm:prSet phldrT="[Κείμενο]"/>
      <dgm:spPr/>
      <dgm:t>
        <a:bodyPr/>
        <a:lstStyle/>
        <a:p>
          <a:r>
            <a:rPr lang="el-GR"/>
            <a:t>Μελίνα</a:t>
          </a:r>
        </a:p>
      </dgm:t>
    </dgm:pt>
    <dgm:pt modelId="{A4084F8D-6FF3-4DAF-8FEF-B7B15B2D087B}" type="parTrans" cxnId="{E6D8F53A-CA42-48A9-8F0B-5EC0681F6E27}">
      <dgm:prSet/>
      <dgm:spPr/>
      <dgm:t>
        <a:bodyPr/>
        <a:lstStyle/>
        <a:p>
          <a:endParaRPr lang="el-GR"/>
        </a:p>
      </dgm:t>
    </dgm:pt>
    <dgm:pt modelId="{B62DBADA-A04B-4D54-A292-74959C55254F}" type="sibTrans" cxnId="{E6D8F53A-CA42-48A9-8F0B-5EC0681F6E27}">
      <dgm:prSet/>
      <dgm:spPr/>
      <dgm:t>
        <a:bodyPr/>
        <a:lstStyle/>
        <a:p>
          <a:endParaRPr lang="el-GR"/>
        </a:p>
      </dgm:t>
    </dgm:pt>
    <dgm:pt modelId="{29ED1C65-CEB5-4F57-98C0-E7890CB41266}">
      <dgm:prSet phldrT="[Κείμενο]"/>
      <dgm:spPr/>
      <dgm:t>
        <a:bodyPr/>
        <a:lstStyle/>
        <a:p>
          <a:r>
            <a:rPr lang="el-GR"/>
            <a:t>Εύη</a:t>
          </a:r>
        </a:p>
      </dgm:t>
    </dgm:pt>
    <dgm:pt modelId="{D71F4628-03D8-424C-9872-9B81D9CD2F8B}" type="parTrans" cxnId="{C11A0065-6597-46FF-ACB1-99D12AB711E9}">
      <dgm:prSet/>
      <dgm:spPr/>
      <dgm:t>
        <a:bodyPr/>
        <a:lstStyle/>
        <a:p>
          <a:endParaRPr lang="el-GR"/>
        </a:p>
      </dgm:t>
    </dgm:pt>
    <dgm:pt modelId="{FBEE979D-CDE0-4D8A-A8EA-67727426612D}" type="sibTrans" cxnId="{C11A0065-6597-46FF-ACB1-99D12AB711E9}">
      <dgm:prSet/>
      <dgm:spPr/>
      <dgm:t>
        <a:bodyPr/>
        <a:lstStyle/>
        <a:p>
          <a:endParaRPr lang="el-GR"/>
        </a:p>
      </dgm:t>
    </dgm:pt>
    <dgm:pt modelId="{ED7D28C0-62F5-4ADB-97EC-CF69283AC6E8}">
      <dgm:prSet phldrT="[Κείμενο]"/>
      <dgm:spPr/>
      <dgm:t>
        <a:bodyPr/>
        <a:lstStyle/>
        <a:p>
          <a:r>
            <a:rPr lang="el-GR"/>
            <a:t>Όλγα</a:t>
          </a:r>
        </a:p>
      </dgm:t>
    </dgm:pt>
    <dgm:pt modelId="{8FA4755E-F7EF-427E-A326-6DD3A9482DE5}" type="sibTrans" cxnId="{D72FA0AC-E37F-429D-BEB1-F551BBB8E727}">
      <dgm:prSet/>
      <dgm:spPr/>
      <dgm:t>
        <a:bodyPr/>
        <a:lstStyle/>
        <a:p>
          <a:endParaRPr lang="el-GR"/>
        </a:p>
      </dgm:t>
    </dgm:pt>
    <dgm:pt modelId="{6C756505-7F92-44EB-B3D2-D43DFD8D1066}" type="parTrans" cxnId="{D72FA0AC-E37F-429D-BEB1-F551BBB8E727}">
      <dgm:prSet/>
      <dgm:spPr/>
      <dgm:t>
        <a:bodyPr/>
        <a:lstStyle/>
        <a:p>
          <a:endParaRPr lang="el-GR"/>
        </a:p>
      </dgm:t>
    </dgm:pt>
    <dgm:pt modelId="{BCB28EDE-61E2-4CBE-A431-E380FB9F8EE5}" type="asst">
      <dgm:prSet phldrT="[Κείμενο]"/>
      <dgm:spPr/>
      <dgm:t>
        <a:bodyPr/>
        <a:lstStyle/>
        <a:p>
          <a:r>
            <a:rPr lang="el-GR"/>
            <a:t>Θεοδώρα</a:t>
          </a:r>
        </a:p>
      </dgm:t>
    </dgm:pt>
    <dgm:pt modelId="{8E6537C8-4A13-4E8A-8A86-57D815BF144B}" type="sibTrans" cxnId="{C5FA6E4F-A510-4232-BB95-D35DF5F66351}">
      <dgm:prSet/>
      <dgm:spPr/>
      <dgm:t>
        <a:bodyPr/>
        <a:lstStyle/>
        <a:p>
          <a:endParaRPr lang="el-GR"/>
        </a:p>
      </dgm:t>
    </dgm:pt>
    <dgm:pt modelId="{E73D81BF-E0AA-4EF2-AA0B-23B2DFE3C369}" type="parTrans" cxnId="{C5FA6E4F-A510-4232-BB95-D35DF5F66351}">
      <dgm:prSet/>
      <dgm:spPr/>
      <dgm:t>
        <a:bodyPr/>
        <a:lstStyle/>
        <a:p>
          <a:endParaRPr lang="el-GR"/>
        </a:p>
      </dgm:t>
    </dgm:pt>
    <dgm:pt modelId="{162EB970-41B2-4EB5-90B6-A24342289160}" type="pres">
      <dgm:prSet presAssocID="{0683958F-CD80-42A8-B675-53C7F979D42B}" presName="hierChild1" presStyleCnt="0">
        <dgm:presLayoutVars>
          <dgm:orgChart val="1"/>
          <dgm:chPref val="1"/>
          <dgm:dir/>
          <dgm:animOne val="branch"/>
          <dgm:animLvl val="lvl"/>
          <dgm:resizeHandles/>
        </dgm:presLayoutVars>
      </dgm:prSet>
      <dgm:spPr/>
    </dgm:pt>
    <dgm:pt modelId="{F48171D8-D57D-4907-B08C-2E6B3883E694}" type="pres">
      <dgm:prSet presAssocID="{102080C3-463E-4A30-959D-068E6618DB34}" presName="hierRoot1" presStyleCnt="0">
        <dgm:presLayoutVars>
          <dgm:hierBranch val="init"/>
        </dgm:presLayoutVars>
      </dgm:prSet>
      <dgm:spPr/>
    </dgm:pt>
    <dgm:pt modelId="{8BF49CFF-BB79-4DE3-B1C0-1E28DBC1C2CD}" type="pres">
      <dgm:prSet presAssocID="{102080C3-463E-4A30-959D-068E6618DB34}" presName="rootComposite1" presStyleCnt="0"/>
      <dgm:spPr/>
    </dgm:pt>
    <dgm:pt modelId="{954EEDFF-2CCB-4D18-B07D-F7C144E438EB}" type="pres">
      <dgm:prSet presAssocID="{102080C3-463E-4A30-959D-068E6618DB34}" presName="rootText1" presStyleLbl="node0" presStyleIdx="0" presStyleCnt="1">
        <dgm:presLayoutVars>
          <dgm:chPref val="3"/>
        </dgm:presLayoutVars>
      </dgm:prSet>
      <dgm:spPr/>
    </dgm:pt>
    <dgm:pt modelId="{449A17D7-0717-4680-BF74-3B2641042D63}" type="pres">
      <dgm:prSet presAssocID="{102080C3-463E-4A30-959D-068E6618DB34}" presName="rootConnector1" presStyleLbl="node1" presStyleIdx="0" presStyleCnt="0"/>
      <dgm:spPr/>
    </dgm:pt>
    <dgm:pt modelId="{18E0D974-1137-4CB8-9F62-F4088F87CA29}" type="pres">
      <dgm:prSet presAssocID="{102080C3-463E-4A30-959D-068E6618DB34}" presName="hierChild2" presStyleCnt="0"/>
      <dgm:spPr/>
    </dgm:pt>
    <dgm:pt modelId="{5B95EC85-2AAB-4F06-A21A-837FBE65DE1C}" type="pres">
      <dgm:prSet presAssocID="{A4084F8D-6FF3-4DAF-8FEF-B7B15B2D087B}" presName="Name37" presStyleLbl="parChTrans1D2" presStyleIdx="0" presStyleCnt="4"/>
      <dgm:spPr/>
    </dgm:pt>
    <dgm:pt modelId="{4FC8B5E2-BD57-45B2-95FD-524FA4FB9094}" type="pres">
      <dgm:prSet presAssocID="{20FA811F-B211-4BA1-97DA-800C0C3BCB9D}" presName="hierRoot2" presStyleCnt="0">
        <dgm:presLayoutVars>
          <dgm:hierBranch val="init"/>
        </dgm:presLayoutVars>
      </dgm:prSet>
      <dgm:spPr/>
    </dgm:pt>
    <dgm:pt modelId="{D7AE43BA-8669-40FE-8A04-66DDBF5FC6D9}" type="pres">
      <dgm:prSet presAssocID="{20FA811F-B211-4BA1-97DA-800C0C3BCB9D}" presName="rootComposite" presStyleCnt="0"/>
      <dgm:spPr/>
    </dgm:pt>
    <dgm:pt modelId="{FCE8FC84-D8C7-4B57-AE86-3AC1D48E58D7}" type="pres">
      <dgm:prSet presAssocID="{20FA811F-B211-4BA1-97DA-800C0C3BCB9D}" presName="rootText" presStyleLbl="node2" presStyleIdx="0" presStyleCnt="3">
        <dgm:presLayoutVars>
          <dgm:chPref val="3"/>
        </dgm:presLayoutVars>
      </dgm:prSet>
      <dgm:spPr/>
    </dgm:pt>
    <dgm:pt modelId="{161DB469-4B69-4DD8-8DC6-0359409EF937}" type="pres">
      <dgm:prSet presAssocID="{20FA811F-B211-4BA1-97DA-800C0C3BCB9D}" presName="rootConnector" presStyleLbl="node2" presStyleIdx="0" presStyleCnt="3"/>
      <dgm:spPr/>
    </dgm:pt>
    <dgm:pt modelId="{F6137D4A-1B6A-4A5E-AD73-95DEDB6BE1DB}" type="pres">
      <dgm:prSet presAssocID="{20FA811F-B211-4BA1-97DA-800C0C3BCB9D}" presName="hierChild4" presStyleCnt="0"/>
      <dgm:spPr/>
    </dgm:pt>
    <dgm:pt modelId="{365A9DFE-49B7-488C-9169-84F886D58BB0}" type="pres">
      <dgm:prSet presAssocID="{20FA811F-B211-4BA1-97DA-800C0C3BCB9D}" presName="hierChild5" presStyleCnt="0"/>
      <dgm:spPr/>
    </dgm:pt>
    <dgm:pt modelId="{62AB0AD3-4F5C-4AD2-B19D-E69A7F5DD518}" type="pres">
      <dgm:prSet presAssocID="{D71F4628-03D8-424C-9872-9B81D9CD2F8B}" presName="Name37" presStyleLbl="parChTrans1D2" presStyleIdx="1" presStyleCnt="4"/>
      <dgm:spPr/>
    </dgm:pt>
    <dgm:pt modelId="{38517A14-0919-480C-9DDA-DF6337C168F5}" type="pres">
      <dgm:prSet presAssocID="{29ED1C65-CEB5-4F57-98C0-E7890CB41266}" presName="hierRoot2" presStyleCnt="0">
        <dgm:presLayoutVars>
          <dgm:hierBranch val="init"/>
        </dgm:presLayoutVars>
      </dgm:prSet>
      <dgm:spPr/>
    </dgm:pt>
    <dgm:pt modelId="{1073CDC7-73F2-4F5F-8693-D4D32BBA73AA}" type="pres">
      <dgm:prSet presAssocID="{29ED1C65-CEB5-4F57-98C0-E7890CB41266}" presName="rootComposite" presStyleCnt="0"/>
      <dgm:spPr/>
    </dgm:pt>
    <dgm:pt modelId="{EFFF86C0-480C-4586-AF52-8AE09040E055}" type="pres">
      <dgm:prSet presAssocID="{29ED1C65-CEB5-4F57-98C0-E7890CB41266}" presName="rootText" presStyleLbl="node2" presStyleIdx="1" presStyleCnt="3">
        <dgm:presLayoutVars>
          <dgm:chPref val="3"/>
        </dgm:presLayoutVars>
      </dgm:prSet>
      <dgm:spPr/>
    </dgm:pt>
    <dgm:pt modelId="{310AC261-CAC5-44C0-91FE-2B4B8510A869}" type="pres">
      <dgm:prSet presAssocID="{29ED1C65-CEB5-4F57-98C0-E7890CB41266}" presName="rootConnector" presStyleLbl="node2" presStyleIdx="1" presStyleCnt="3"/>
      <dgm:spPr/>
    </dgm:pt>
    <dgm:pt modelId="{70450E32-A88E-49F0-93ED-D5A730C012DE}" type="pres">
      <dgm:prSet presAssocID="{29ED1C65-CEB5-4F57-98C0-E7890CB41266}" presName="hierChild4" presStyleCnt="0"/>
      <dgm:spPr/>
    </dgm:pt>
    <dgm:pt modelId="{6F474DD1-43B1-47E0-9EDC-62E74CCC3602}" type="pres">
      <dgm:prSet presAssocID="{29ED1C65-CEB5-4F57-98C0-E7890CB41266}" presName="hierChild5" presStyleCnt="0"/>
      <dgm:spPr/>
    </dgm:pt>
    <dgm:pt modelId="{E232F85C-B038-4A46-B778-34E8315A0458}" type="pres">
      <dgm:prSet presAssocID="{6C756505-7F92-44EB-B3D2-D43DFD8D1066}" presName="Name37" presStyleLbl="parChTrans1D2" presStyleIdx="2" presStyleCnt="4"/>
      <dgm:spPr/>
    </dgm:pt>
    <dgm:pt modelId="{95BBB8C8-D72C-4651-A25D-1B1D3D315F00}" type="pres">
      <dgm:prSet presAssocID="{ED7D28C0-62F5-4ADB-97EC-CF69283AC6E8}" presName="hierRoot2" presStyleCnt="0">
        <dgm:presLayoutVars>
          <dgm:hierBranch val="init"/>
        </dgm:presLayoutVars>
      </dgm:prSet>
      <dgm:spPr/>
    </dgm:pt>
    <dgm:pt modelId="{2B23BE45-2D68-4810-B12C-4B75C3175605}" type="pres">
      <dgm:prSet presAssocID="{ED7D28C0-62F5-4ADB-97EC-CF69283AC6E8}" presName="rootComposite" presStyleCnt="0"/>
      <dgm:spPr/>
    </dgm:pt>
    <dgm:pt modelId="{04629CE5-8533-41C0-A591-08E3776F010D}" type="pres">
      <dgm:prSet presAssocID="{ED7D28C0-62F5-4ADB-97EC-CF69283AC6E8}" presName="rootText" presStyleLbl="node2" presStyleIdx="2" presStyleCnt="3">
        <dgm:presLayoutVars>
          <dgm:chPref val="3"/>
        </dgm:presLayoutVars>
      </dgm:prSet>
      <dgm:spPr/>
    </dgm:pt>
    <dgm:pt modelId="{04024EE9-A36E-4857-84AA-5C3AE7555180}" type="pres">
      <dgm:prSet presAssocID="{ED7D28C0-62F5-4ADB-97EC-CF69283AC6E8}" presName="rootConnector" presStyleLbl="node2" presStyleIdx="2" presStyleCnt="3"/>
      <dgm:spPr/>
    </dgm:pt>
    <dgm:pt modelId="{F4BBFC98-0DBA-403D-99EF-9B3527E0A2D2}" type="pres">
      <dgm:prSet presAssocID="{ED7D28C0-62F5-4ADB-97EC-CF69283AC6E8}" presName="hierChild4" presStyleCnt="0"/>
      <dgm:spPr/>
    </dgm:pt>
    <dgm:pt modelId="{A4DE22AA-F166-4638-8FA9-365E85EB6EC8}" type="pres">
      <dgm:prSet presAssocID="{ED7D28C0-62F5-4ADB-97EC-CF69283AC6E8}" presName="hierChild5" presStyleCnt="0"/>
      <dgm:spPr/>
    </dgm:pt>
    <dgm:pt modelId="{3E1912BC-3875-4132-9EF2-3D8B0954A24E}" type="pres">
      <dgm:prSet presAssocID="{102080C3-463E-4A30-959D-068E6618DB34}" presName="hierChild3" presStyleCnt="0"/>
      <dgm:spPr/>
    </dgm:pt>
    <dgm:pt modelId="{994E4102-7E89-4572-A779-46631FB62717}" type="pres">
      <dgm:prSet presAssocID="{E73D81BF-E0AA-4EF2-AA0B-23B2DFE3C369}" presName="Name111" presStyleLbl="parChTrans1D2" presStyleIdx="3" presStyleCnt="4"/>
      <dgm:spPr/>
    </dgm:pt>
    <dgm:pt modelId="{F511E219-A9FD-4940-8F95-559EECF44353}" type="pres">
      <dgm:prSet presAssocID="{BCB28EDE-61E2-4CBE-A431-E380FB9F8EE5}" presName="hierRoot3" presStyleCnt="0">
        <dgm:presLayoutVars>
          <dgm:hierBranch val="init"/>
        </dgm:presLayoutVars>
      </dgm:prSet>
      <dgm:spPr/>
    </dgm:pt>
    <dgm:pt modelId="{BCA57D2E-CCE2-4D15-ACE7-7B245E275777}" type="pres">
      <dgm:prSet presAssocID="{BCB28EDE-61E2-4CBE-A431-E380FB9F8EE5}" presName="rootComposite3" presStyleCnt="0"/>
      <dgm:spPr/>
    </dgm:pt>
    <dgm:pt modelId="{968D0E24-6979-4F2D-82BF-6F06FF7A4D4C}" type="pres">
      <dgm:prSet presAssocID="{BCB28EDE-61E2-4CBE-A431-E380FB9F8EE5}" presName="rootText3" presStyleLbl="asst1" presStyleIdx="0" presStyleCnt="1">
        <dgm:presLayoutVars>
          <dgm:chPref val="3"/>
        </dgm:presLayoutVars>
      </dgm:prSet>
      <dgm:spPr/>
    </dgm:pt>
    <dgm:pt modelId="{99815898-6B66-4459-811C-AE879865DBE7}" type="pres">
      <dgm:prSet presAssocID="{BCB28EDE-61E2-4CBE-A431-E380FB9F8EE5}" presName="rootConnector3" presStyleLbl="asst1" presStyleIdx="0" presStyleCnt="1"/>
      <dgm:spPr/>
    </dgm:pt>
    <dgm:pt modelId="{24136073-F874-4EE3-ADD1-431DD18E1059}" type="pres">
      <dgm:prSet presAssocID="{BCB28EDE-61E2-4CBE-A431-E380FB9F8EE5}" presName="hierChild6" presStyleCnt="0"/>
      <dgm:spPr/>
    </dgm:pt>
    <dgm:pt modelId="{B168749C-12FC-4093-AB34-4B31DCD1D6E3}" type="pres">
      <dgm:prSet presAssocID="{BCB28EDE-61E2-4CBE-A431-E380FB9F8EE5}" presName="hierChild7" presStyleCnt="0"/>
      <dgm:spPr/>
    </dgm:pt>
  </dgm:ptLst>
  <dgm:cxnLst>
    <dgm:cxn modelId="{045B0F01-EDBC-43E6-BE63-C6A2B9FAB91C}" type="presOf" srcId="{A4084F8D-6FF3-4DAF-8FEF-B7B15B2D087B}" destId="{5B95EC85-2AAB-4F06-A21A-837FBE65DE1C}" srcOrd="0" destOrd="0" presId="urn:microsoft.com/office/officeart/2005/8/layout/orgChart1"/>
    <dgm:cxn modelId="{04202E12-56A0-4BEA-85CF-BCA5031722ED}" type="presOf" srcId="{29ED1C65-CEB5-4F57-98C0-E7890CB41266}" destId="{310AC261-CAC5-44C0-91FE-2B4B8510A869}" srcOrd="1" destOrd="0" presId="urn:microsoft.com/office/officeart/2005/8/layout/orgChart1"/>
    <dgm:cxn modelId="{E6D8F53A-CA42-48A9-8F0B-5EC0681F6E27}" srcId="{102080C3-463E-4A30-959D-068E6618DB34}" destId="{20FA811F-B211-4BA1-97DA-800C0C3BCB9D}" srcOrd="1" destOrd="0" parTransId="{A4084F8D-6FF3-4DAF-8FEF-B7B15B2D087B}" sibTransId="{B62DBADA-A04B-4D54-A292-74959C55254F}"/>
    <dgm:cxn modelId="{45720B3E-D3A9-49D5-BA02-C975DD08C5ED}" type="presOf" srcId="{ED7D28C0-62F5-4ADB-97EC-CF69283AC6E8}" destId="{04024EE9-A36E-4857-84AA-5C3AE7555180}" srcOrd="1" destOrd="0" presId="urn:microsoft.com/office/officeart/2005/8/layout/orgChart1"/>
    <dgm:cxn modelId="{9BE9935E-C0CE-44F7-A7A4-5E4284976047}" type="presOf" srcId="{102080C3-463E-4A30-959D-068E6618DB34}" destId="{449A17D7-0717-4680-BF74-3B2641042D63}" srcOrd="1" destOrd="0" presId="urn:microsoft.com/office/officeart/2005/8/layout/orgChart1"/>
    <dgm:cxn modelId="{23A4D143-24AB-40F7-8ED9-0821E14B6994}" type="presOf" srcId="{BCB28EDE-61E2-4CBE-A431-E380FB9F8EE5}" destId="{99815898-6B66-4459-811C-AE879865DBE7}" srcOrd="1" destOrd="0" presId="urn:microsoft.com/office/officeart/2005/8/layout/orgChart1"/>
    <dgm:cxn modelId="{2E74F543-975F-4691-AF34-15224EDD6682}" type="presOf" srcId="{20FA811F-B211-4BA1-97DA-800C0C3BCB9D}" destId="{FCE8FC84-D8C7-4B57-AE86-3AC1D48E58D7}" srcOrd="0" destOrd="0" presId="urn:microsoft.com/office/officeart/2005/8/layout/orgChart1"/>
    <dgm:cxn modelId="{C11A0065-6597-46FF-ACB1-99D12AB711E9}" srcId="{102080C3-463E-4A30-959D-068E6618DB34}" destId="{29ED1C65-CEB5-4F57-98C0-E7890CB41266}" srcOrd="2" destOrd="0" parTransId="{D71F4628-03D8-424C-9872-9B81D9CD2F8B}" sibTransId="{FBEE979D-CDE0-4D8A-A8EA-67727426612D}"/>
    <dgm:cxn modelId="{C5FA6E4F-A510-4232-BB95-D35DF5F66351}" srcId="{102080C3-463E-4A30-959D-068E6618DB34}" destId="{BCB28EDE-61E2-4CBE-A431-E380FB9F8EE5}" srcOrd="0" destOrd="0" parTransId="{E73D81BF-E0AA-4EF2-AA0B-23B2DFE3C369}" sibTransId="{8E6537C8-4A13-4E8A-8A86-57D815BF144B}"/>
    <dgm:cxn modelId="{2D111577-09BC-4C20-A117-84C716C865B1}" srcId="{0683958F-CD80-42A8-B675-53C7F979D42B}" destId="{102080C3-463E-4A30-959D-068E6618DB34}" srcOrd="0" destOrd="0" parTransId="{F69CB7B8-5669-4F0B-9DDF-92FB43077B90}" sibTransId="{A619121A-590D-481F-B711-07C0D62A3D34}"/>
    <dgm:cxn modelId="{5D07C084-8252-4ABB-B5A7-154E11269E76}" type="presOf" srcId="{102080C3-463E-4A30-959D-068E6618DB34}" destId="{954EEDFF-2CCB-4D18-B07D-F7C144E438EB}" srcOrd="0" destOrd="0" presId="urn:microsoft.com/office/officeart/2005/8/layout/orgChart1"/>
    <dgm:cxn modelId="{D72FA0AC-E37F-429D-BEB1-F551BBB8E727}" srcId="{102080C3-463E-4A30-959D-068E6618DB34}" destId="{ED7D28C0-62F5-4ADB-97EC-CF69283AC6E8}" srcOrd="3" destOrd="0" parTransId="{6C756505-7F92-44EB-B3D2-D43DFD8D1066}" sibTransId="{8FA4755E-F7EF-427E-A326-6DD3A9482DE5}"/>
    <dgm:cxn modelId="{58537EAE-CCF7-4399-B57C-21133BCF4553}" type="presOf" srcId="{E73D81BF-E0AA-4EF2-AA0B-23B2DFE3C369}" destId="{994E4102-7E89-4572-A779-46631FB62717}" srcOrd="0" destOrd="0" presId="urn:microsoft.com/office/officeart/2005/8/layout/orgChart1"/>
    <dgm:cxn modelId="{61ABF3AE-D94C-4B72-A88D-0F4B98EF62CE}" type="presOf" srcId="{D71F4628-03D8-424C-9872-9B81D9CD2F8B}" destId="{62AB0AD3-4F5C-4AD2-B19D-E69A7F5DD518}" srcOrd="0" destOrd="0" presId="urn:microsoft.com/office/officeart/2005/8/layout/orgChart1"/>
    <dgm:cxn modelId="{8DC94DB7-81EA-4132-BBF3-067872BFD5BF}" type="presOf" srcId="{ED7D28C0-62F5-4ADB-97EC-CF69283AC6E8}" destId="{04629CE5-8533-41C0-A591-08E3776F010D}" srcOrd="0" destOrd="0" presId="urn:microsoft.com/office/officeart/2005/8/layout/orgChart1"/>
    <dgm:cxn modelId="{F0F2E5C7-5928-4464-A467-924236EFAC6A}" type="presOf" srcId="{BCB28EDE-61E2-4CBE-A431-E380FB9F8EE5}" destId="{968D0E24-6979-4F2D-82BF-6F06FF7A4D4C}" srcOrd="0" destOrd="0" presId="urn:microsoft.com/office/officeart/2005/8/layout/orgChart1"/>
    <dgm:cxn modelId="{C3FE0DEE-5F5F-448D-921A-2CF745DF8351}" type="presOf" srcId="{29ED1C65-CEB5-4F57-98C0-E7890CB41266}" destId="{EFFF86C0-480C-4586-AF52-8AE09040E055}" srcOrd="0" destOrd="0" presId="urn:microsoft.com/office/officeart/2005/8/layout/orgChart1"/>
    <dgm:cxn modelId="{9B13FDF8-AE19-408E-8606-25EF609A57FD}" type="presOf" srcId="{20FA811F-B211-4BA1-97DA-800C0C3BCB9D}" destId="{161DB469-4B69-4DD8-8DC6-0359409EF937}" srcOrd="1" destOrd="0" presId="urn:microsoft.com/office/officeart/2005/8/layout/orgChart1"/>
    <dgm:cxn modelId="{517E70F9-9E99-4E4D-A7E7-E93AAA3681CB}" type="presOf" srcId="{6C756505-7F92-44EB-B3D2-D43DFD8D1066}" destId="{E232F85C-B038-4A46-B778-34E8315A0458}" srcOrd="0" destOrd="0" presId="urn:microsoft.com/office/officeart/2005/8/layout/orgChart1"/>
    <dgm:cxn modelId="{8A97D5FD-ADE6-4D8F-A939-A7E02EEE4107}" type="presOf" srcId="{0683958F-CD80-42A8-B675-53C7F979D42B}" destId="{162EB970-41B2-4EB5-90B6-A24342289160}" srcOrd="0" destOrd="0" presId="urn:microsoft.com/office/officeart/2005/8/layout/orgChart1"/>
    <dgm:cxn modelId="{475723FD-D2F7-4339-9F9E-D5586E15EF36}" type="presParOf" srcId="{162EB970-41B2-4EB5-90B6-A24342289160}" destId="{F48171D8-D57D-4907-B08C-2E6B3883E694}" srcOrd="0" destOrd="0" presId="urn:microsoft.com/office/officeart/2005/8/layout/orgChart1"/>
    <dgm:cxn modelId="{7E16080C-D4D4-4E00-A3D8-8D4B37632670}" type="presParOf" srcId="{F48171D8-D57D-4907-B08C-2E6B3883E694}" destId="{8BF49CFF-BB79-4DE3-B1C0-1E28DBC1C2CD}" srcOrd="0" destOrd="0" presId="urn:microsoft.com/office/officeart/2005/8/layout/orgChart1"/>
    <dgm:cxn modelId="{1E69D2CE-9F18-4811-BA85-E7420A52F392}" type="presParOf" srcId="{8BF49CFF-BB79-4DE3-B1C0-1E28DBC1C2CD}" destId="{954EEDFF-2CCB-4D18-B07D-F7C144E438EB}" srcOrd="0" destOrd="0" presId="urn:microsoft.com/office/officeart/2005/8/layout/orgChart1"/>
    <dgm:cxn modelId="{F2900F56-34D7-4016-876F-5037B88FD271}" type="presParOf" srcId="{8BF49CFF-BB79-4DE3-B1C0-1E28DBC1C2CD}" destId="{449A17D7-0717-4680-BF74-3B2641042D63}" srcOrd="1" destOrd="0" presId="urn:microsoft.com/office/officeart/2005/8/layout/orgChart1"/>
    <dgm:cxn modelId="{01246DE0-40EE-4B08-A8D3-D8C85C8502CA}" type="presParOf" srcId="{F48171D8-D57D-4907-B08C-2E6B3883E694}" destId="{18E0D974-1137-4CB8-9F62-F4088F87CA29}" srcOrd="1" destOrd="0" presId="urn:microsoft.com/office/officeart/2005/8/layout/orgChart1"/>
    <dgm:cxn modelId="{C5624E1E-2A1C-4815-B630-8CB8214BDF84}" type="presParOf" srcId="{18E0D974-1137-4CB8-9F62-F4088F87CA29}" destId="{5B95EC85-2AAB-4F06-A21A-837FBE65DE1C}" srcOrd="0" destOrd="0" presId="urn:microsoft.com/office/officeart/2005/8/layout/orgChart1"/>
    <dgm:cxn modelId="{DE56B2DD-5F54-4282-90E8-B108077605D7}" type="presParOf" srcId="{18E0D974-1137-4CB8-9F62-F4088F87CA29}" destId="{4FC8B5E2-BD57-45B2-95FD-524FA4FB9094}" srcOrd="1" destOrd="0" presId="urn:microsoft.com/office/officeart/2005/8/layout/orgChart1"/>
    <dgm:cxn modelId="{5370020F-5F5B-419E-AC8C-7BA52AE01A9A}" type="presParOf" srcId="{4FC8B5E2-BD57-45B2-95FD-524FA4FB9094}" destId="{D7AE43BA-8669-40FE-8A04-66DDBF5FC6D9}" srcOrd="0" destOrd="0" presId="urn:microsoft.com/office/officeart/2005/8/layout/orgChart1"/>
    <dgm:cxn modelId="{4C13D094-2E59-4ED9-B599-67851270C846}" type="presParOf" srcId="{D7AE43BA-8669-40FE-8A04-66DDBF5FC6D9}" destId="{FCE8FC84-D8C7-4B57-AE86-3AC1D48E58D7}" srcOrd="0" destOrd="0" presId="urn:microsoft.com/office/officeart/2005/8/layout/orgChart1"/>
    <dgm:cxn modelId="{E5F354DD-7EAA-4293-B473-56A0446F62D2}" type="presParOf" srcId="{D7AE43BA-8669-40FE-8A04-66DDBF5FC6D9}" destId="{161DB469-4B69-4DD8-8DC6-0359409EF937}" srcOrd="1" destOrd="0" presId="urn:microsoft.com/office/officeart/2005/8/layout/orgChart1"/>
    <dgm:cxn modelId="{1EEFE612-2DA5-4126-866E-961545381E27}" type="presParOf" srcId="{4FC8B5E2-BD57-45B2-95FD-524FA4FB9094}" destId="{F6137D4A-1B6A-4A5E-AD73-95DEDB6BE1DB}" srcOrd="1" destOrd="0" presId="urn:microsoft.com/office/officeart/2005/8/layout/orgChart1"/>
    <dgm:cxn modelId="{7FF4D3C1-CA40-48C8-854E-F8F865B292E4}" type="presParOf" srcId="{4FC8B5E2-BD57-45B2-95FD-524FA4FB9094}" destId="{365A9DFE-49B7-488C-9169-84F886D58BB0}" srcOrd="2" destOrd="0" presId="urn:microsoft.com/office/officeart/2005/8/layout/orgChart1"/>
    <dgm:cxn modelId="{6DF211E5-6844-4045-8336-6E87E7BAFEFC}" type="presParOf" srcId="{18E0D974-1137-4CB8-9F62-F4088F87CA29}" destId="{62AB0AD3-4F5C-4AD2-B19D-E69A7F5DD518}" srcOrd="2" destOrd="0" presId="urn:microsoft.com/office/officeart/2005/8/layout/orgChart1"/>
    <dgm:cxn modelId="{615D91DD-1CF7-4B32-A089-BC45923362CD}" type="presParOf" srcId="{18E0D974-1137-4CB8-9F62-F4088F87CA29}" destId="{38517A14-0919-480C-9DDA-DF6337C168F5}" srcOrd="3" destOrd="0" presId="urn:microsoft.com/office/officeart/2005/8/layout/orgChart1"/>
    <dgm:cxn modelId="{BD305755-30FE-41C3-A685-24B49C1A2D74}" type="presParOf" srcId="{38517A14-0919-480C-9DDA-DF6337C168F5}" destId="{1073CDC7-73F2-4F5F-8693-D4D32BBA73AA}" srcOrd="0" destOrd="0" presId="urn:microsoft.com/office/officeart/2005/8/layout/orgChart1"/>
    <dgm:cxn modelId="{D45E7F63-6BBF-45FE-927B-D05BCF469334}" type="presParOf" srcId="{1073CDC7-73F2-4F5F-8693-D4D32BBA73AA}" destId="{EFFF86C0-480C-4586-AF52-8AE09040E055}" srcOrd="0" destOrd="0" presId="urn:microsoft.com/office/officeart/2005/8/layout/orgChart1"/>
    <dgm:cxn modelId="{5F784E0D-C699-4051-AE29-0A4D57D6CA90}" type="presParOf" srcId="{1073CDC7-73F2-4F5F-8693-D4D32BBA73AA}" destId="{310AC261-CAC5-44C0-91FE-2B4B8510A869}" srcOrd="1" destOrd="0" presId="urn:microsoft.com/office/officeart/2005/8/layout/orgChart1"/>
    <dgm:cxn modelId="{CB99F4C2-6BDA-4290-95EC-08726426DD7B}" type="presParOf" srcId="{38517A14-0919-480C-9DDA-DF6337C168F5}" destId="{70450E32-A88E-49F0-93ED-D5A730C012DE}" srcOrd="1" destOrd="0" presId="urn:microsoft.com/office/officeart/2005/8/layout/orgChart1"/>
    <dgm:cxn modelId="{423EFB4F-988D-434A-A79B-44C52E72BD00}" type="presParOf" srcId="{38517A14-0919-480C-9DDA-DF6337C168F5}" destId="{6F474DD1-43B1-47E0-9EDC-62E74CCC3602}" srcOrd="2" destOrd="0" presId="urn:microsoft.com/office/officeart/2005/8/layout/orgChart1"/>
    <dgm:cxn modelId="{7E03D1ED-0927-40DC-9FBA-24E8C89B68DF}" type="presParOf" srcId="{18E0D974-1137-4CB8-9F62-F4088F87CA29}" destId="{E232F85C-B038-4A46-B778-34E8315A0458}" srcOrd="4" destOrd="0" presId="urn:microsoft.com/office/officeart/2005/8/layout/orgChart1"/>
    <dgm:cxn modelId="{9B5704A4-096E-4FE3-AD47-FF2E0245E02D}" type="presParOf" srcId="{18E0D974-1137-4CB8-9F62-F4088F87CA29}" destId="{95BBB8C8-D72C-4651-A25D-1B1D3D315F00}" srcOrd="5" destOrd="0" presId="urn:microsoft.com/office/officeart/2005/8/layout/orgChart1"/>
    <dgm:cxn modelId="{D048161A-78BC-4D71-838F-C851E0CC6A95}" type="presParOf" srcId="{95BBB8C8-D72C-4651-A25D-1B1D3D315F00}" destId="{2B23BE45-2D68-4810-B12C-4B75C3175605}" srcOrd="0" destOrd="0" presId="urn:microsoft.com/office/officeart/2005/8/layout/orgChart1"/>
    <dgm:cxn modelId="{2C7F8D75-9AE2-41DC-94A2-22EF39270F33}" type="presParOf" srcId="{2B23BE45-2D68-4810-B12C-4B75C3175605}" destId="{04629CE5-8533-41C0-A591-08E3776F010D}" srcOrd="0" destOrd="0" presId="urn:microsoft.com/office/officeart/2005/8/layout/orgChart1"/>
    <dgm:cxn modelId="{05BBE99D-B789-485C-B489-07DE56165663}" type="presParOf" srcId="{2B23BE45-2D68-4810-B12C-4B75C3175605}" destId="{04024EE9-A36E-4857-84AA-5C3AE7555180}" srcOrd="1" destOrd="0" presId="urn:microsoft.com/office/officeart/2005/8/layout/orgChart1"/>
    <dgm:cxn modelId="{07651442-37DD-475A-8461-60702FC37CD9}" type="presParOf" srcId="{95BBB8C8-D72C-4651-A25D-1B1D3D315F00}" destId="{F4BBFC98-0DBA-403D-99EF-9B3527E0A2D2}" srcOrd="1" destOrd="0" presId="urn:microsoft.com/office/officeart/2005/8/layout/orgChart1"/>
    <dgm:cxn modelId="{13BBACB0-081F-4968-A742-4960BB2DEEF2}" type="presParOf" srcId="{95BBB8C8-D72C-4651-A25D-1B1D3D315F00}" destId="{A4DE22AA-F166-4638-8FA9-365E85EB6EC8}" srcOrd="2" destOrd="0" presId="urn:microsoft.com/office/officeart/2005/8/layout/orgChart1"/>
    <dgm:cxn modelId="{AD881DD0-BAA7-4A3F-97A6-709D7BFCDFDB}" type="presParOf" srcId="{F48171D8-D57D-4907-B08C-2E6B3883E694}" destId="{3E1912BC-3875-4132-9EF2-3D8B0954A24E}" srcOrd="2" destOrd="0" presId="urn:microsoft.com/office/officeart/2005/8/layout/orgChart1"/>
    <dgm:cxn modelId="{0F2A92E7-B2A9-46EC-B70B-59ADE4EFCAB2}" type="presParOf" srcId="{3E1912BC-3875-4132-9EF2-3D8B0954A24E}" destId="{994E4102-7E89-4572-A779-46631FB62717}" srcOrd="0" destOrd="0" presId="urn:microsoft.com/office/officeart/2005/8/layout/orgChart1"/>
    <dgm:cxn modelId="{07A51B30-6577-4E27-91DD-546BCBA42255}" type="presParOf" srcId="{3E1912BC-3875-4132-9EF2-3D8B0954A24E}" destId="{F511E219-A9FD-4940-8F95-559EECF44353}" srcOrd="1" destOrd="0" presId="urn:microsoft.com/office/officeart/2005/8/layout/orgChart1"/>
    <dgm:cxn modelId="{4B47E09E-74BF-4F13-84FF-DE43C3A9DF63}" type="presParOf" srcId="{F511E219-A9FD-4940-8F95-559EECF44353}" destId="{BCA57D2E-CCE2-4D15-ACE7-7B245E275777}" srcOrd="0" destOrd="0" presId="urn:microsoft.com/office/officeart/2005/8/layout/orgChart1"/>
    <dgm:cxn modelId="{B461A27E-41AF-4BF7-AE1C-DC154CDAAE1A}" type="presParOf" srcId="{BCA57D2E-CCE2-4D15-ACE7-7B245E275777}" destId="{968D0E24-6979-4F2D-82BF-6F06FF7A4D4C}" srcOrd="0" destOrd="0" presId="urn:microsoft.com/office/officeart/2005/8/layout/orgChart1"/>
    <dgm:cxn modelId="{03AEC918-1F0A-4AC7-BC1D-D17EC8B4E52C}" type="presParOf" srcId="{BCA57D2E-CCE2-4D15-ACE7-7B245E275777}" destId="{99815898-6B66-4459-811C-AE879865DBE7}" srcOrd="1" destOrd="0" presId="urn:microsoft.com/office/officeart/2005/8/layout/orgChart1"/>
    <dgm:cxn modelId="{3805D50C-FB68-488B-B876-764928F6CD16}" type="presParOf" srcId="{F511E219-A9FD-4940-8F95-559EECF44353}" destId="{24136073-F874-4EE3-ADD1-431DD18E1059}" srcOrd="1" destOrd="0" presId="urn:microsoft.com/office/officeart/2005/8/layout/orgChart1"/>
    <dgm:cxn modelId="{2A0798AA-9D2B-4E35-AD2E-0AE39897DBCB}" type="presParOf" srcId="{F511E219-A9FD-4940-8F95-559EECF44353}" destId="{B168749C-12FC-4093-AB34-4B31DCD1D6E3}"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4E4102-7E89-4572-A779-46631FB62717}">
      <dsp:nvSpPr>
        <dsp:cNvPr id="0" name=""/>
        <dsp:cNvSpPr/>
      </dsp:nvSpPr>
      <dsp:spPr>
        <a:xfrm>
          <a:off x="2477034" y="829730"/>
          <a:ext cx="162025" cy="709827"/>
        </a:xfrm>
        <a:custGeom>
          <a:avLst/>
          <a:gdLst/>
          <a:ahLst/>
          <a:cxnLst/>
          <a:rect l="0" t="0" r="0" b="0"/>
          <a:pathLst>
            <a:path>
              <a:moveTo>
                <a:pt x="162025" y="0"/>
              </a:moveTo>
              <a:lnTo>
                <a:pt x="162025" y="709827"/>
              </a:lnTo>
              <a:lnTo>
                <a:pt x="0" y="70982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32F85C-B038-4A46-B778-34E8315A0458}">
      <dsp:nvSpPr>
        <dsp:cNvPr id="0" name=""/>
        <dsp:cNvSpPr/>
      </dsp:nvSpPr>
      <dsp:spPr>
        <a:xfrm>
          <a:off x="2639060" y="829730"/>
          <a:ext cx="1867154" cy="1419654"/>
        </a:xfrm>
        <a:custGeom>
          <a:avLst/>
          <a:gdLst/>
          <a:ahLst/>
          <a:cxnLst/>
          <a:rect l="0" t="0" r="0" b="0"/>
          <a:pathLst>
            <a:path>
              <a:moveTo>
                <a:pt x="0" y="0"/>
              </a:moveTo>
              <a:lnTo>
                <a:pt x="0" y="1257628"/>
              </a:lnTo>
              <a:lnTo>
                <a:pt x="1867154" y="1257628"/>
              </a:lnTo>
              <a:lnTo>
                <a:pt x="1867154" y="14196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AB0AD3-4F5C-4AD2-B19D-E69A7F5DD518}">
      <dsp:nvSpPr>
        <dsp:cNvPr id="0" name=""/>
        <dsp:cNvSpPr/>
      </dsp:nvSpPr>
      <dsp:spPr>
        <a:xfrm>
          <a:off x="2593340" y="829730"/>
          <a:ext cx="91440" cy="1419654"/>
        </a:xfrm>
        <a:custGeom>
          <a:avLst/>
          <a:gdLst/>
          <a:ahLst/>
          <a:cxnLst/>
          <a:rect l="0" t="0" r="0" b="0"/>
          <a:pathLst>
            <a:path>
              <a:moveTo>
                <a:pt x="45720" y="0"/>
              </a:moveTo>
              <a:lnTo>
                <a:pt x="45720" y="14196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95EC85-2AAB-4F06-A21A-837FBE65DE1C}">
      <dsp:nvSpPr>
        <dsp:cNvPr id="0" name=""/>
        <dsp:cNvSpPr/>
      </dsp:nvSpPr>
      <dsp:spPr>
        <a:xfrm>
          <a:off x="771905" y="829730"/>
          <a:ext cx="1867154" cy="1419654"/>
        </a:xfrm>
        <a:custGeom>
          <a:avLst/>
          <a:gdLst/>
          <a:ahLst/>
          <a:cxnLst/>
          <a:rect l="0" t="0" r="0" b="0"/>
          <a:pathLst>
            <a:path>
              <a:moveTo>
                <a:pt x="1867154" y="0"/>
              </a:moveTo>
              <a:lnTo>
                <a:pt x="1867154" y="1257628"/>
              </a:lnTo>
              <a:lnTo>
                <a:pt x="0" y="1257628"/>
              </a:lnTo>
              <a:lnTo>
                <a:pt x="0" y="14196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4EEDFF-2CCB-4D18-B07D-F7C144E438EB}">
      <dsp:nvSpPr>
        <dsp:cNvPr id="0" name=""/>
        <dsp:cNvSpPr/>
      </dsp:nvSpPr>
      <dsp:spPr>
        <a:xfrm>
          <a:off x="1867508" y="58178"/>
          <a:ext cx="1543102" cy="7715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t>Κώστας</a:t>
          </a:r>
        </a:p>
      </dsp:txBody>
      <dsp:txXfrm>
        <a:off x="1867508" y="58178"/>
        <a:ext cx="1543102" cy="771551"/>
      </dsp:txXfrm>
    </dsp:sp>
    <dsp:sp modelId="{FCE8FC84-D8C7-4B57-AE86-3AC1D48E58D7}">
      <dsp:nvSpPr>
        <dsp:cNvPr id="0" name=""/>
        <dsp:cNvSpPr/>
      </dsp:nvSpPr>
      <dsp:spPr>
        <a:xfrm>
          <a:off x="354" y="2249384"/>
          <a:ext cx="1543102" cy="7715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t>Μελίνα</a:t>
          </a:r>
        </a:p>
      </dsp:txBody>
      <dsp:txXfrm>
        <a:off x="354" y="2249384"/>
        <a:ext cx="1543102" cy="771551"/>
      </dsp:txXfrm>
    </dsp:sp>
    <dsp:sp modelId="{EFFF86C0-480C-4586-AF52-8AE09040E055}">
      <dsp:nvSpPr>
        <dsp:cNvPr id="0" name=""/>
        <dsp:cNvSpPr/>
      </dsp:nvSpPr>
      <dsp:spPr>
        <a:xfrm>
          <a:off x="1867508" y="2249384"/>
          <a:ext cx="1543102" cy="7715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t>Εύη</a:t>
          </a:r>
        </a:p>
      </dsp:txBody>
      <dsp:txXfrm>
        <a:off x="1867508" y="2249384"/>
        <a:ext cx="1543102" cy="771551"/>
      </dsp:txXfrm>
    </dsp:sp>
    <dsp:sp modelId="{04629CE5-8533-41C0-A591-08E3776F010D}">
      <dsp:nvSpPr>
        <dsp:cNvPr id="0" name=""/>
        <dsp:cNvSpPr/>
      </dsp:nvSpPr>
      <dsp:spPr>
        <a:xfrm>
          <a:off x="3734662" y="2249384"/>
          <a:ext cx="1543102" cy="7715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t>Όλγα</a:t>
          </a:r>
        </a:p>
      </dsp:txBody>
      <dsp:txXfrm>
        <a:off x="3734662" y="2249384"/>
        <a:ext cx="1543102" cy="771551"/>
      </dsp:txXfrm>
    </dsp:sp>
    <dsp:sp modelId="{968D0E24-6979-4F2D-82BF-6F06FF7A4D4C}">
      <dsp:nvSpPr>
        <dsp:cNvPr id="0" name=""/>
        <dsp:cNvSpPr/>
      </dsp:nvSpPr>
      <dsp:spPr>
        <a:xfrm>
          <a:off x="933931" y="1153781"/>
          <a:ext cx="1543102" cy="7715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1333500">
            <a:lnSpc>
              <a:spcPct val="90000"/>
            </a:lnSpc>
            <a:spcBef>
              <a:spcPct val="0"/>
            </a:spcBef>
            <a:spcAft>
              <a:spcPct val="35000"/>
            </a:spcAft>
            <a:buNone/>
          </a:pPr>
          <a:r>
            <a:rPr lang="el-GR" sz="3000" kern="1200"/>
            <a:t>Θεοδώρα</a:t>
          </a:r>
        </a:p>
      </dsp:txBody>
      <dsp:txXfrm>
        <a:off x="933931" y="1153781"/>
        <a:ext cx="1543102" cy="77155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4499</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1377D6-0313-45EE-A711-D181C1D0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Pages>
  <Words>3374</Words>
  <Characters>18224</Characters>
  <Application>Microsoft Office Word</Application>
  <DocSecurity>0</DocSecurity>
  <Lines>151</Lines>
  <Paragraphs>43</Paragraphs>
  <ScaleCrop>false</ScaleCrop>
  <HeadingPairs>
    <vt:vector size="2" baseType="variant">
      <vt:variant>
        <vt:lpstr>Τίτλος</vt:lpstr>
      </vt:variant>
      <vt:variant>
        <vt:i4>1</vt:i4>
      </vt:variant>
    </vt:vector>
  </HeadingPairs>
  <TitlesOfParts>
    <vt:vector size="1" baseType="lpstr">
      <vt:lpstr/>
    </vt:vector>
  </TitlesOfParts>
  <Company>αεμ</Company>
  <LinksUpToDate>false</LinksUpToDate>
  <CharactersWithSpaces>21555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dc:title>
  <dc:subject>2ου εξαμήνου</dc:subject>
  <dc:creator>Παναγιωτίδου Σουμέλα</dc:creator>
  <cp:keywords/>
  <dc:description/>
  <cp:lastModifiedBy>USER</cp:lastModifiedBy>
  <cp:revision>11</cp:revision>
  <dcterms:created xsi:type="dcterms:W3CDTF">2018-03-23T17:21:00Z</dcterms:created>
  <dcterms:modified xsi:type="dcterms:W3CDTF">2018-03-24T00:43:00Z</dcterms:modified>
</cp:coreProperties>
</file>